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145" w:rsidRPr="000403BA" w:rsidRDefault="00847145" w:rsidP="00847145">
      <w:pPr>
        <w:spacing w:line="240" w:lineRule="auto"/>
        <w:ind w:left="2160" w:hanging="2160"/>
        <w:jc w:val="center"/>
        <w:rPr>
          <w:rFonts w:ascii="Tahoma" w:hAnsi="Tahoma" w:cs="Tahoma"/>
          <w:b/>
          <w:bCs/>
          <w:sz w:val="28"/>
          <w:szCs w:val="28"/>
        </w:rPr>
      </w:pPr>
      <w:bookmarkStart w:id="0" w:name="_GoBack"/>
      <w:bookmarkEnd w:id="0"/>
      <w:r w:rsidRPr="000403BA">
        <w:rPr>
          <w:rFonts w:ascii="Tahoma" w:hAnsi="Tahoma" w:cs="Tahoma"/>
          <w:b/>
          <w:bCs/>
          <w:sz w:val="28"/>
          <w:szCs w:val="28"/>
        </w:rPr>
        <w:t xml:space="preserve">SMLOUVA O DÍLO </w:t>
      </w:r>
    </w:p>
    <w:p w:rsidR="00847145" w:rsidRPr="00847145" w:rsidRDefault="00847145" w:rsidP="00847145">
      <w:pPr>
        <w:spacing w:line="240" w:lineRule="auto"/>
        <w:jc w:val="both"/>
        <w:rPr>
          <w:rFonts w:ascii="Tahoma" w:hAnsi="Tahoma" w:cs="Tahoma"/>
          <w:sz w:val="21"/>
          <w:szCs w:val="21"/>
        </w:rPr>
      </w:pPr>
      <w:r w:rsidRPr="00847145">
        <w:rPr>
          <w:rFonts w:ascii="Tahoma" w:hAnsi="Tahoma" w:cs="Tahoma"/>
          <w:sz w:val="21"/>
          <w:szCs w:val="21"/>
        </w:rPr>
        <w:t>uzavřena podle § 2586 a násl. zákona č. 89/2012 Sb., občanský zákoník, ve znění pozdějších předpisů</w:t>
      </w:r>
    </w:p>
    <w:p w:rsidR="00847145" w:rsidRPr="00847145" w:rsidRDefault="00847145" w:rsidP="00847145">
      <w:pPr>
        <w:spacing w:line="240" w:lineRule="auto"/>
        <w:jc w:val="both"/>
        <w:rPr>
          <w:rFonts w:ascii="Tahoma" w:hAnsi="Tahoma" w:cs="Tahoma"/>
          <w:sz w:val="21"/>
          <w:szCs w:val="21"/>
        </w:rPr>
      </w:pPr>
      <w:r w:rsidRPr="00847145">
        <w:rPr>
          <w:rFonts w:ascii="Tahoma" w:hAnsi="Tahoma" w:cs="Tahoma"/>
          <w:sz w:val="21"/>
          <w:szCs w:val="21"/>
        </w:rPr>
        <w:t xml:space="preserve">Níže označené smluvní strany </w:t>
      </w:r>
    </w:p>
    <w:p w:rsidR="00482B7C" w:rsidRPr="00394582" w:rsidRDefault="00482B7C" w:rsidP="00482B7C">
      <w:pPr>
        <w:spacing w:after="0" w:line="240" w:lineRule="auto"/>
        <w:jc w:val="both"/>
        <w:rPr>
          <w:rFonts w:ascii="Tahoma" w:hAnsi="Tahoma" w:cs="Tahoma"/>
          <w:b/>
          <w:sz w:val="21"/>
          <w:szCs w:val="21"/>
        </w:rPr>
      </w:pPr>
      <w:r w:rsidRPr="00394582">
        <w:rPr>
          <w:rFonts w:ascii="Tahoma" w:hAnsi="Tahoma" w:cs="Tahoma"/>
          <w:b/>
          <w:sz w:val="21"/>
          <w:szCs w:val="21"/>
        </w:rPr>
        <w:t>statutární město Frýdek-Místek</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se sídlem: Radniční 1148, Frýdek, 73801 Frýdek-Místek</w:t>
      </w:r>
    </w:p>
    <w:p w:rsidR="00482B7C" w:rsidRPr="00394582" w:rsidRDefault="00AB2C2E" w:rsidP="00482B7C">
      <w:pPr>
        <w:spacing w:after="0" w:line="240" w:lineRule="auto"/>
        <w:jc w:val="both"/>
        <w:rPr>
          <w:rFonts w:ascii="Tahoma" w:hAnsi="Tahoma" w:cs="Tahoma"/>
          <w:sz w:val="21"/>
          <w:szCs w:val="21"/>
        </w:rPr>
      </w:pPr>
      <w:r>
        <w:rPr>
          <w:rFonts w:ascii="Tahoma" w:hAnsi="Tahoma" w:cs="Tahoma"/>
          <w:sz w:val="21"/>
          <w:szCs w:val="21"/>
        </w:rPr>
        <w:t>zastoupeno</w:t>
      </w:r>
      <w:r w:rsidR="00362C24">
        <w:rPr>
          <w:rFonts w:ascii="Tahoma" w:hAnsi="Tahoma" w:cs="Tahoma"/>
          <w:sz w:val="21"/>
          <w:szCs w:val="21"/>
        </w:rPr>
        <w:t xml:space="preserve">: </w:t>
      </w:r>
      <w:r w:rsidR="00E52CEB">
        <w:rPr>
          <w:rFonts w:ascii="Tahoma" w:hAnsi="Tahoma" w:cs="Tahoma"/>
          <w:sz w:val="21"/>
          <w:szCs w:val="21"/>
        </w:rPr>
        <w:t xml:space="preserve">Petrem </w:t>
      </w:r>
      <w:proofErr w:type="spellStart"/>
      <w:r w:rsidR="00E52CEB">
        <w:rPr>
          <w:rFonts w:ascii="Tahoma" w:hAnsi="Tahoma" w:cs="Tahoma"/>
          <w:sz w:val="21"/>
          <w:szCs w:val="21"/>
        </w:rPr>
        <w:t>Korčem</w:t>
      </w:r>
      <w:proofErr w:type="spellEnd"/>
      <w:r w:rsidR="00482B7C" w:rsidRPr="00394582">
        <w:rPr>
          <w:rFonts w:ascii="Tahoma" w:hAnsi="Tahoma" w:cs="Tahoma"/>
          <w:sz w:val="21"/>
          <w:szCs w:val="21"/>
        </w:rPr>
        <w:t>, primátor</w:t>
      </w:r>
      <w:r>
        <w:rPr>
          <w:rFonts w:ascii="Tahoma" w:hAnsi="Tahoma" w:cs="Tahoma"/>
          <w:sz w:val="21"/>
          <w:szCs w:val="21"/>
        </w:rPr>
        <w:t>em</w:t>
      </w:r>
    </w:p>
    <w:p w:rsidR="00482B7C" w:rsidRPr="00394582" w:rsidRDefault="00094F94" w:rsidP="00482B7C">
      <w:pPr>
        <w:spacing w:after="0" w:line="240" w:lineRule="auto"/>
        <w:jc w:val="both"/>
        <w:rPr>
          <w:rFonts w:ascii="Tahoma" w:hAnsi="Tahoma" w:cs="Tahoma"/>
          <w:sz w:val="21"/>
          <w:szCs w:val="21"/>
        </w:rPr>
      </w:pPr>
      <w:r w:rsidRPr="00394582">
        <w:rPr>
          <w:rFonts w:ascii="Tahoma" w:hAnsi="Tahoma" w:cs="Tahoma"/>
          <w:sz w:val="21"/>
          <w:szCs w:val="21"/>
        </w:rPr>
        <w:t>IČ: 00296643</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DIČ: CZ00296643</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bankovní spojení/číslo účtu: Komerční banka a.s./ 928-781/0100</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ID datové schránky: w4wbu9s</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kontaktní osoba ve věcech technických:</w:t>
      </w:r>
    </w:p>
    <w:p w:rsidR="00847145" w:rsidRDefault="00351094" w:rsidP="00847145">
      <w:pPr>
        <w:spacing w:after="0" w:line="240" w:lineRule="auto"/>
        <w:ind w:left="2124" w:firstLine="708"/>
        <w:jc w:val="both"/>
        <w:rPr>
          <w:rFonts w:ascii="Tahoma" w:hAnsi="Tahoma" w:cs="Tahoma"/>
          <w:sz w:val="21"/>
          <w:szCs w:val="21"/>
        </w:rPr>
      </w:pPr>
      <w:r>
        <w:rPr>
          <w:rFonts w:ascii="Tahoma" w:hAnsi="Tahoma" w:cs="Tahoma"/>
          <w:sz w:val="21"/>
          <w:szCs w:val="21"/>
        </w:rPr>
        <w:t xml:space="preserve">Ing. </w:t>
      </w:r>
      <w:r w:rsidR="004A54DC">
        <w:rPr>
          <w:rFonts w:ascii="Tahoma" w:hAnsi="Tahoma" w:cs="Tahoma"/>
          <w:sz w:val="21"/>
          <w:szCs w:val="21"/>
        </w:rPr>
        <w:t>Petr Mitura</w:t>
      </w:r>
      <w:r w:rsidR="000403BA">
        <w:rPr>
          <w:rFonts w:ascii="Tahoma" w:hAnsi="Tahoma" w:cs="Tahoma"/>
          <w:sz w:val="21"/>
          <w:szCs w:val="21"/>
        </w:rPr>
        <w:t xml:space="preserve"> – stavební technik</w:t>
      </w:r>
    </w:p>
    <w:p w:rsidR="000403BA" w:rsidRDefault="000403BA" w:rsidP="00847145">
      <w:pPr>
        <w:spacing w:after="0" w:line="240" w:lineRule="auto"/>
        <w:ind w:left="2124" w:firstLine="708"/>
        <w:jc w:val="both"/>
        <w:rPr>
          <w:rStyle w:val="Hypertextovodkaz"/>
          <w:rFonts w:ascii="Tahoma" w:hAnsi="Tahoma" w:cs="Tahoma"/>
          <w:sz w:val="21"/>
          <w:szCs w:val="21"/>
        </w:rPr>
      </w:pPr>
      <w:r>
        <w:rPr>
          <w:rFonts w:ascii="Tahoma" w:hAnsi="Tahoma" w:cs="Tahoma"/>
          <w:sz w:val="21"/>
          <w:szCs w:val="21"/>
        </w:rPr>
        <w:t>tel.: 558 609 2</w:t>
      </w:r>
      <w:r w:rsidR="004A54DC">
        <w:rPr>
          <w:rFonts w:ascii="Tahoma" w:hAnsi="Tahoma" w:cs="Tahoma"/>
          <w:sz w:val="21"/>
          <w:szCs w:val="21"/>
        </w:rPr>
        <w:t>63</w:t>
      </w:r>
      <w:r>
        <w:rPr>
          <w:rFonts w:ascii="Tahoma" w:hAnsi="Tahoma" w:cs="Tahoma"/>
          <w:sz w:val="21"/>
          <w:szCs w:val="21"/>
        </w:rPr>
        <w:t xml:space="preserve">/email: </w:t>
      </w:r>
      <w:hyperlink r:id="rId8" w:history="1">
        <w:r w:rsidR="004A54DC">
          <w:rPr>
            <w:rStyle w:val="Hypertextovodkaz"/>
            <w:rFonts w:ascii="Tahoma" w:hAnsi="Tahoma" w:cs="Tahoma"/>
            <w:sz w:val="21"/>
            <w:szCs w:val="21"/>
          </w:rPr>
          <w:t>mitura.petr</w:t>
        </w:r>
        <w:r w:rsidR="00351094" w:rsidRPr="001C26BF">
          <w:rPr>
            <w:rStyle w:val="Hypertextovodkaz"/>
            <w:rFonts w:ascii="Tahoma" w:hAnsi="Tahoma" w:cs="Tahoma"/>
            <w:sz w:val="21"/>
            <w:szCs w:val="21"/>
          </w:rPr>
          <w:t>@frydekmistek.cz</w:t>
        </w:r>
      </w:hyperlink>
    </w:p>
    <w:p w:rsidR="00351094" w:rsidRDefault="00351094" w:rsidP="00847145">
      <w:pPr>
        <w:spacing w:after="0" w:line="240" w:lineRule="auto"/>
        <w:ind w:left="2124" w:firstLine="708"/>
        <w:jc w:val="both"/>
        <w:rPr>
          <w:rFonts w:ascii="Tahoma" w:hAnsi="Tahoma" w:cs="Tahoma"/>
          <w:sz w:val="21"/>
          <w:szCs w:val="21"/>
        </w:rPr>
      </w:pPr>
    </w:p>
    <w:p w:rsidR="00847145" w:rsidRPr="00847145" w:rsidRDefault="00847145" w:rsidP="00847145">
      <w:pPr>
        <w:pStyle w:val="Odstavecseseznamem"/>
        <w:numPr>
          <w:ilvl w:val="0"/>
          <w:numId w:val="3"/>
        </w:numPr>
        <w:spacing w:after="0" w:line="240" w:lineRule="auto"/>
        <w:jc w:val="both"/>
        <w:rPr>
          <w:rFonts w:ascii="Tahoma" w:hAnsi="Tahoma" w:cs="Tahoma"/>
          <w:b/>
          <w:sz w:val="21"/>
          <w:szCs w:val="21"/>
        </w:rPr>
      </w:pPr>
      <w:r w:rsidRPr="00847145">
        <w:rPr>
          <w:rFonts w:ascii="Tahoma" w:hAnsi="Tahoma" w:cs="Tahoma"/>
          <w:b/>
          <w:sz w:val="21"/>
          <w:szCs w:val="21"/>
        </w:rPr>
        <w:t xml:space="preserve">dále jen objednatel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a</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jméno, příjmení/ název, obchodní firma/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se sídlem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zastoupena ... /v případě právnické osoby/</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IČ: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DIČ: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zapsána v obchodním rejstříku vedeném Krajským/městským soudem v…………pod </w:t>
      </w:r>
      <w:proofErr w:type="spellStart"/>
      <w:r w:rsidRPr="00847145">
        <w:rPr>
          <w:rFonts w:ascii="Tahoma" w:hAnsi="Tahoma" w:cs="Tahoma"/>
          <w:sz w:val="21"/>
          <w:szCs w:val="21"/>
        </w:rPr>
        <w:t>sp</w:t>
      </w:r>
      <w:proofErr w:type="spellEnd"/>
      <w:r w:rsidRPr="00847145">
        <w:rPr>
          <w:rFonts w:ascii="Tahoma" w:hAnsi="Tahoma" w:cs="Tahoma"/>
          <w:sz w:val="21"/>
          <w:szCs w:val="21"/>
        </w:rPr>
        <w:t>. zn. Oddíl …</w:t>
      </w:r>
      <w:proofErr w:type="gramStart"/>
      <w:r w:rsidRPr="00847145">
        <w:rPr>
          <w:rFonts w:ascii="Tahoma" w:hAnsi="Tahoma" w:cs="Tahoma"/>
          <w:sz w:val="21"/>
          <w:szCs w:val="21"/>
        </w:rPr>
        <w:t>…….</w:t>
      </w:r>
      <w:proofErr w:type="gramEnd"/>
      <w:r w:rsidRPr="00847145">
        <w:rPr>
          <w:rFonts w:ascii="Tahoma" w:hAnsi="Tahoma" w:cs="Tahoma"/>
          <w:sz w:val="21"/>
          <w:szCs w:val="21"/>
        </w:rPr>
        <w:t>vložka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bankovní spojení/číslo účtu:</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ID datové schránky: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zástupce ve věcech smluvních:</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ab/>
      </w:r>
      <w:r w:rsidRPr="00847145">
        <w:rPr>
          <w:rFonts w:ascii="Tahoma" w:hAnsi="Tahoma" w:cs="Tahoma"/>
          <w:sz w:val="21"/>
          <w:szCs w:val="21"/>
        </w:rPr>
        <w:tab/>
      </w:r>
      <w:r w:rsidRPr="00847145">
        <w:rPr>
          <w:rFonts w:ascii="Tahoma" w:hAnsi="Tahoma" w:cs="Tahoma"/>
          <w:sz w:val="21"/>
          <w:szCs w:val="21"/>
        </w:rPr>
        <w:tab/>
      </w:r>
      <w:r w:rsidRPr="00847145">
        <w:rPr>
          <w:rFonts w:ascii="Tahoma" w:hAnsi="Tahoma" w:cs="Tahoma"/>
          <w:sz w:val="21"/>
          <w:szCs w:val="21"/>
        </w:rPr>
        <w:tab/>
        <w:t>……………………………..</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zástupce ve věcech technických:</w:t>
      </w:r>
    </w:p>
    <w:p w:rsidR="00847145" w:rsidRPr="00847145" w:rsidRDefault="00847145" w:rsidP="00847145">
      <w:pPr>
        <w:spacing w:after="0" w:line="240" w:lineRule="auto"/>
        <w:ind w:left="2124" w:firstLine="708"/>
        <w:jc w:val="both"/>
        <w:rPr>
          <w:rFonts w:ascii="Tahoma" w:hAnsi="Tahoma" w:cs="Tahoma"/>
          <w:sz w:val="21"/>
          <w:szCs w:val="21"/>
        </w:rPr>
      </w:pPr>
      <w:r w:rsidRPr="00847145">
        <w:rPr>
          <w:rFonts w:ascii="Tahoma" w:hAnsi="Tahoma" w:cs="Tahoma"/>
          <w:sz w:val="21"/>
          <w:szCs w:val="21"/>
        </w:rPr>
        <w:t xml:space="preserve">_______________, </w:t>
      </w:r>
    </w:p>
    <w:p w:rsidR="00847145" w:rsidRPr="00847145" w:rsidRDefault="00847145" w:rsidP="00847145">
      <w:pPr>
        <w:spacing w:after="0" w:line="240" w:lineRule="auto"/>
        <w:ind w:left="2124" w:firstLine="708"/>
        <w:jc w:val="both"/>
        <w:rPr>
          <w:rFonts w:ascii="Tahoma" w:hAnsi="Tahoma" w:cs="Tahoma"/>
          <w:sz w:val="21"/>
          <w:szCs w:val="21"/>
        </w:rPr>
      </w:pPr>
      <w:proofErr w:type="gramStart"/>
      <w:r w:rsidRPr="00847145">
        <w:rPr>
          <w:rFonts w:ascii="Tahoma" w:hAnsi="Tahoma" w:cs="Tahoma"/>
          <w:sz w:val="21"/>
          <w:szCs w:val="21"/>
        </w:rPr>
        <w:t>tel:_</w:t>
      </w:r>
      <w:proofErr w:type="gramEnd"/>
      <w:r w:rsidRPr="00847145">
        <w:rPr>
          <w:rFonts w:ascii="Tahoma" w:hAnsi="Tahoma" w:cs="Tahoma"/>
          <w:sz w:val="21"/>
          <w:szCs w:val="21"/>
        </w:rPr>
        <w:t>________________ / email:_______________</w:t>
      </w:r>
    </w:p>
    <w:p w:rsidR="00847145" w:rsidRPr="00847145" w:rsidRDefault="00847145" w:rsidP="00847145">
      <w:pPr>
        <w:pStyle w:val="Odstavecseseznamem"/>
        <w:spacing w:after="0" w:line="240" w:lineRule="auto"/>
        <w:jc w:val="both"/>
        <w:rPr>
          <w:rFonts w:ascii="Tahoma" w:hAnsi="Tahoma" w:cs="Tahoma"/>
          <w:b/>
          <w:sz w:val="21"/>
          <w:szCs w:val="21"/>
        </w:rPr>
      </w:pPr>
    </w:p>
    <w:p w:rsidR="00847145" w:rsidRPr="00847145" w:rsidRDefault="00847145" w:rsidP="00847145">
      <w:pPr>
        <w:pStyle w:val="Odstavecseseznamem"/>
        <w:numPr>
          <w:ilvl w:val="0"/>
          <w:numId w:val="3"/>
        </w:numPr>
        <w:spacing w:after="0" w:line="240" w:lineRule="auto"/>
        <w:jc w:val="both"/>
        <w:rPr>
          <w:rFonts w:ascii="Tahoma" w:hAnsi="Tahoma" w:cs="Tahoma"/>
          <w:b/>
          <w:sz w:val="21"/>
          <w:szCs w:val="21"/>
        </w:rPr>
      </w:pPr>
      <w:r w:rsidRPr="00847145">
        <w:rPr>
          <w:rFonts w:ascii="Tahoma" w:hAnsi="Tahoma" w:cs="Tahoma"/>
          <w:b/>
          <w:sz w:val="21"/>
          <w:szCs w:val="21"/>
        </w:rPr>
        <w:t>dále jen zhotovitel</w:t>
      </w:r>
    </w:p>
    <w:p w:rsidR="00847145" w:rsidRPr="00847145" w:rsidRDefault="00847145" w:rsidP="00847145">
      <w:pPr>
        <w:pStyle w:val="Odstavecseseznamem"/>
        <w:spacing w:after="0" w:line="240" w:lineRule="auto"/>
        <w:jc w:val="both"/>
        <w:rPr>
          <w:rFonts w:ascii="Tahoma" w:hAnsi="Tahoma" w:cs="Tahoma"/>
          <w:b/>
          <w:sz w:val="21"/>
          <w:szCs w:val="21"/>
        </w:rPr>
      </w:pPr>
    </w:p>
    <w:p w:rsidR="00847145" w:rsidRPr="00847145" w:rsidRDefault="00847145" w:rsidP="00847145">
      <w:pPr>
        <w:pStyle w:val="Odstavecseseznamem"/>
        <w:numPr>
          <w:ilvl w:val="0"/>
          <w:numId w:val="3"/>
        </w:numPr>
        <w:spacing w:after="0" w:line="240" w:lineRule="auto"/>
        <w:jc w:val="both"/>
        <w:rPr>
          <w:rFonts w:ascii="Tahoma" w:hAnsi="Tahoma" w:cs="Tahoma"/>
          <w:b/>
          <w:sz w:val="21"/>
          <w:szCs w:val="21"/>
        </w:rPr>
      </w:pPr>
      <w:r w:rsidRPr="00847145">
        <w:rPr>
          <w:rFonts w:ascii="Tahoma" w:hAnsi="Tahoma" w:cs="Tahoma"/>
          <w:b/>
          <w:sz w:val="21"/>
          <w:szCs w:val="21"/>
        </w:rPr>
        <w:t xml:space="preserve">objednatel a zhotovitel dále jen smluvní strany </w:t>
      </w:r>
    </w:p>
    <w:p w:rsidR="00847145" w:rsidRPr="00847145" w:rsidRDefault="00847145" w:rsidP="00847145">
      <w:pPr>
        <w:spacing w:after="0" w:line="240" w:lineRule="auto"/>
        <w:jc w:val="both"/>
        <w:rPr>
          <w:rFonts w:ascii="Tahoma" w:hAnsi="Tahoma" w:cs="Tahoma"/>
          <w:sz w:val="21"/>
          <w:szCs w:val="21"/>
        </w:rPr>
      </w:pP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uzavírají níže uvedeného dne, měsíce a roku podle § 2586 a násl. zákona č. 89/2012 Sb., občanský zákoník, ve znění pozdějších předpisů, tuto Smlouvu o dílo k veřejné zakázce </w:t>
      </w:r>
      <w:r w:rsidRPr="00847145">
        <w:rPr>
          <w:rFonts w:ascii="Tahoma" w:hAnsi="Tahoma" w:cs="Tahoma"/>
          <w:b/>
          <w:sz w:val="21"/>
          <w:szCs w:val="21"/>
        </w:rPr>
        <w:t>„</w:t>
      </w:r>
      <w:r w:rsidR="004A54DC" w:rsidRPr="004A54DC">
        <w:rPr>
          <w:rFonts w:ascii="Tahoma" w:hAnsi="Tahoma" w:cs="Tahoma"/>
          <w:b/>
          <w:sz w:val="21"/>
          <w:szCs w:val="21"/>
        </w:rPr>
        <w:t>Novostavba tělocvičny ZŠ F-M, ul. Jana Čapka 2555</w:t>
      </w:r>
      <w:r w:rsidRPr="00E52CEB">
        <w:rPr>
          <w:rFonts w:ascii="Tahoma" w:hAnsi="Tahoma" w:cs="Tahoma"/>
          <w:b/>
          <w:sz w:val="21"/>
          <w:szCs w:val="21"/>
        </w:rPr>
        <w:t>“</w:t>
      </w:r>
      <w:r w:rsidRPr="008878A9">
        <w:rPr>
          <w:rFonts w:ascii="Tahoma" w:hAnsi="Tahoma" w:cs="Tahoma"/>
          <w:sz w:val="21"/>
          <w:szCs w:val="21"/>
        </w:rPr>
        <w:t xml:space="preserve"> </w:t>
      </w:r>
      <w:r w:rsidRPr="00847145">
        <w:rPr>
          <w:rFonts w:ascii="Tahoma" w:hAnsi="Tahoma" w:cs="Tahoma"/>
          <w:sz w:val="21"/>
          <w:szCs w:val="21"/>
        </w:rPr>
        <w:t>následujícího znění a obsahu (dále jen smlouva).</w:t>
      </w:r>
    </w:p>
    <w:p w:rsidR="00847145" w:rsidRDefault="00847145" w:rsidP="00847145">
      <w:pPr>
        <w:spacing w:after="0" w:line="240" w:lineRule="auto"/>
        <w:rPr>
          <w:rFonts w:ascii="Tahoma" w:hAnsi="Tahoma" w:cs="Tahoma"/>
          <w:i/>
          <w:sz w:val="21"/>
          <w:szCs w:val="21"/>
        </w:rPr>
      </w:pPr>
      <w:r w:rsidRPr="00847145">
        <w:rPr>
          <w:rFonts w:ascii="Tahoma" w:hAnsi="Tahoma" w:cs="Tahoma"/>
          <w:i/>
          <w:sz w:val="21"/>
          <w:szCs w:val="21"/>
        </w:rPr>
        <w:t xml:space="preserve"> </w:t>
      </w:r>
    </w:p>
    <w:p w:rsidR="00847145" w:rsidRPr="00847145" w:rsidRDefault="00847145" w:rsidP="00847145">
      <w:pPr>
        <w:spacing w:after="0" w:line="240" w:lineRule="auto"/>
        <w:jc w:val="center"/>
        <w:rPr>
          <w:rFonts w:ascii="Tahoma" w:hAnsi="Tahoma" w:cs="Tahoma"/>
          <w:b/>
          <w:sz w:val="21"/>
          <w:szCs w:val="21"/>
        </w:rPr>
      </w:pPr>
      <w:r w:rsidRPr="00847145">
        <w:rPr>
          <w:rFonts w:ascii="Tahoma" w:hAnsi="Tahoma" w:cs="Tahoma"/>
          <w:b/>
          <w:sz w:val="21"/>
          <w:szCs w:val="21"/>
        </w:rPr>
        <w:t>ČLÁNEK 1</w:t>
      </w:r>
    </w:p>
    <w:p w:rsidR="00847145" w:rsidRPr="00847145" w:rsidRDefault="00847145" w:rsidP="00847145">
      <w:pPr>
        <w:spacing w:after="240" w:line="240" w:lineRule="auto"/>
        <w:jc w:val="center"/>
        <w:rPr>
          <w:rFonts w:ascii="Tahoma" w:hAnsi="Tahoma" w:cs="Tahoma"/>
          <w:b/>
          <w:bCs/>
          <w:caps/>
          <w:sz w:val="21"/>
          <w:szCs w:val="21"/>
        </w:rPr>
      </w:pPr>
      <w:r w:rsidRPr="00847145">
        <w:rPr>
          <w:rFonts w:ascii="Tahoma" w:hAnsi="Tahoma" w:cs="Tahoma"/>
          <w:b/>
          <w:bCs/>
          <w:caps/>
          <w:sz w:val="21"/>
          <w:szCs w:val="21"/>
        </w:rPr>
        <w:t>Úvodní ustanovení</w:t>
      </w:r>
    </w:p>
    <w:p w:rsidR="00847145" w:rsidRPr="00847145" w:rsidRDefault="00847145" w:rsidP="00847145">
      <w:pPr>
        <w:pStyle w:val="bllzaklad"/>
        <w:keepNext/>
        <w:spacing w:after="0"/>
        <w:rPr>
          <w:rFonts w:ascii="Tahoma" w:hAnsi="Tahoma" w:cs="Tahoma"/>
          <w:sz w:val="21"/>
          <w:szCs w:val="21"/>
        </w:rPr>
      </w:pPr>
      <w:r w:rsidRPr="00847145">
        <w:rPr>
          <w:rFonts w:ascii="Tahoma" w:hAnsi="Tahoma" w:cs="Tahoma"/>
          <w:sz w:val="21"/>
          <w:szCs w:val="21"/>
        </w:rPr>
        <w:t>Tuto smlouvu smluvní strany uzavírají s vědomím následujících skutečností:</w:t>
      </w:r>
    </w:p>
    <w:p w:rsidR="00847145" w:rsidRPr="00847145" w:rsidRDefault="00847145" w:rsidP="00847145">
      <w:pPr>
        <w:pStyle w:val="bllzaklad"/>
        <w:keepNext/>
        <w:spacing w:after="0"/>
        <w:rPr>
          <w:rFonts w:ascii="Tahoma" w:hAnsi="Tahoma" w:cs="Tahoma"/>
          <w:sz w:val="21"/>
          <w:szCs w:val="21"/>
        </w:rPr>
      </w:pPr>
    </w:p>
    <w:p w:rsidR="00847145" w:rsidRPr="00847145" w:rsidRDefault="00482B7C" w:rsidP="005D7CC0">
      <w:pPr>
        <w:pStyle w:val="Normlnweb"/>
        <w:numPr>
          <w:ilvl w:val="0"/>
          <w:numId w:val="39"/>
        </w:numPr>
        <w:spacing w:before="119" w:beforeAutospacing="0"/>
        <w:outlineLvl w:val="0"/>
        <w:rPr>
          <w:rFonts w:ascii="Tahoma" w:hAnsi="Tahoma" w:cs="Tahoma"/>
          <w:bCs/>
          <w:sz w:val="21"/>
          <w:szCs w:val="21"/>
        </w:rPr>
      </w:pPr>
      <w:r>
        <w:rPr>
          <w:rFonts w:ascii="Tahoma" w:hAnsi="Tahoma" w:cs="Tahoma"/>
          <w:sz w:val="21"/>
          <w:szCs w:val="21"/>
        </w:rPr>
        <w:t>Objednatel</w:t>
      </w:r>
      <w:r w:rsidR="00847145" w:rsidRPr="00847145">
        <w:rPr>
          <w:rFonts w:ascii="Tahoma" w:hAnsi="Tahoma" w:cs="Tahoma"/>
          <w:sz w:val="21"/>
          <w:szCs w:val="21"/>
        </w:rPr>
        <w:t xml:space="preserve"> má zájem realizovat </w:t>
      </w:r>
      <w:r>
        <w:rPr>
          <w:rFonts w:ascii="Tahoma" w:hAnsi="Tahoma" w:cs="Tahoma"/>
          <w:sz w:val="21"/>
          <w:szCs w:val="21"/>
        </w:rPr>
        <w:t>projekt</w:t>
      </w:r>
      <w:r w:rsidR="00847145" w:rsidRPr="00847145">
        <w:rPr>
          <w:rFonts w:ascii="Tahoma" w:hAnsi="Tahoma" w:cs="Tahoma"/>
          <w:sz w:val="21"/>
          <w:szCs w:val="21"/>
        </w:rPr>
        <w:t xml:space="preserve"> pod označením „</w:t>
      </w:r>
      <w:r w:rsidR="004A54DC" w:rsidRPr="004A54DC">
        <w:rPr>
          <w:rFonts w:ascii="Tahoma" w:hAnsi="Tahoma" w:cs="Tahoma"/>
          <w:b/>
          <w:sz w:val="21"/>
          <w:szCs w:val="21"/>
        </w:rPr>
        <w:t>Novostavba tělocvičny ZŠ F-M, ul. Jana Čapka 2555</w:t>
      </w:r>
      <w:r w:rsidR="00847145" w:rsidRPr="00847145">
        <w:rPr>
          <w:rFonts w:ascii="Tahoma" w:hAnsi="Tahoma" w:cs="Tahoma"/>
          <w:b/>
          <w:sz w:val="21"/>
          <w:szCs w:val="21"/>
        </w:rPr>
        <w:t>“ (dále také jen projekt)</w:t>
      </w:r>
      <w:r w:rsidR="00847145" w:rsidRPr="00847145">
        <w:rPr>
          <w:rFonts w:ascii="Tahoma" w:hAnsi="Tahoma" w:cs="Tahoma"/>
          <w:sz w:val="21"/>
          <w:szCs w:val="21"/>
        </w:rPr>
        <w:t xml:space="preserve">. </w:t>
      </w:r>
    </w:p>
    <w:p w:rsidR="00847145" w:rsidRPr="00847145" w:rsidRDefault="00847145" w:rsidP="00CE41C6">
      <w:pPr>
        <w:pStyle w:val="Normlnweb"/>
        <w:numPr>
          <w:ilvl w:val="0"/>
          <w:numId w:val="39"/>
        </w:numPr>
        <w:spacing w:before="119" w:beforeAutospacing="0"/>
        <w:rPr>
          <w:rFonts w:ascii="Tahoma" w:hAnsi="Tahoma" w:cs="Tahoma"/>
          <w:sz w:val="21"/>
          <w:szCs w:val="21"/>
        </w:rPr>
      </w:pPr>
      <w:r w:rsidRPr="00847145">
        <w:rPr>
          <w:rFonts w:ascii="Tahoma" w:hAnsi="Tahoma" w:cs="Tahoma"/>
          <w:sz w:val="21"/>
          <w:szCs w:val="21"/>
        </w:rPr>
        <w:lastRenderedPageBreak/>
        <w:t>Zhotovitel předložil v zadávacím řízení nabídku, která byla vybrána jako nejvhodnější, a proto sjednaly strany tuto smlouvu.</w:t>
      </w:r>
    </w:p>
    <w:p w:rsidR="00847145" w:rsidRPr="00847145" w:rsidRDefault="00847145" w:rsidP="00847145">
      <w:pPr>
        <w:pStyle w:val="bllzaklad"/>
        <w:keepNext/>
        <w:spacing w:after="0"/>
        <w:jc w:val="center"/>
        <w:rPr>
          <w:rFonts w:ascii="Tahoma" w:hAnsi="Tahoma" w:cs="Tahoma"/>
          <w:b/>
          <w:sz w:val="21"/>
          <w:szCs w:val="21"/>
        </w:rPr>
      </w:pPr>
      <w:r w:rsidRPr="00847145">
        <w:rPr>
          <w:rFonts w:ascii="Tahoma" w:hAnsi="Tahoma" w:cs="Tahoma"/>
          <w:b/>
          <w:sz w:val="21"/>
          <w:szCs w:val="21"/>
        </w:rPr>
        <w:t>ČLÁNEK 2</w:t>
      </w:r>
    </w:p>
    <w:p w:rsidR="00847145" w:rsidRPr="00847145" w:rsidRDefault="00847145" w:rsidP="00847145">
      <w:pPr>
        <w:keepNext/>
        <w:tabs>
          <w:tab w:val="left" w:pos="3969"/>
        </w:tabs>
        <w:spacing w:after="240" w:line="240" w:lineRule="auto"/>
        <w:ind w:left="284" w:hanging="284"/>
        <w:jc w:val="center"/>
        <w:rPr>
          <w:rFonts w:ascii="Tahoma" w:hAnsi="Tahoma" w:cs="Tahoma"/>
          <w:b/>
          <w:bCs/>
          <w:caps/>
          <w:sz w:val="21"/>
          <w:szCs w:val="21"/>
        </w:rPr>
      </w:pPr>
      <w:r w:rsidRPr="00847145">
        <w:rPr>
          <w:rFonts w:ascii="Tahoma" w:hAnsi="Tahoma" w:cs="Tahoma"/>
          <w:b/>
          <w:bCs/>
          <w:caps/>
          <w:sz w:val="21"/>
          <w:szCs w:val="21"/>
        </w:rPr>
        <w:t>Předmět smlouvy</w:t>
      </w:r>
    </w:p>
    <w:p w:rsidR="00847145" w:rsidRPr="00847145" w:rsidRDefault="00847145" w:rsidP="00847145">
      <w:pPr>
        <w:keepNext/>
        <w:numPr>
          <w:ilvl w:val="1"/>
          <w:numId w:val="2"/>
        </w:numPr>
        <w:tabs>
          <w:tab w:val="clear" w:pos="360"/>
        </w:tabs>
        <w:autoSpaceDE w:val="0"/>
        <w:autoSpaceDN w:val="0"/>
        <w:adjustRightInd w:val="0"/>
        <w:spacing w:after="0" w:line="240" w:lineRule="auto"/>
        <w:ind w:left="284" w:hanging="426"/>
        <w:jc w:val="both"/>
        <w:rPr>
          <w:rFonts w:ascii="Tahoma" w:hAnsi="Tahoma" w:cs="Tahoma"/>
          <w:sz w:val="21"/>
          <w:szCs w:val="21"/>
        </w:rPr>
      </w:pPr>
      <w:r w:rsidRPr="00847145">
        <w:rPr>
          <w:rFonts w:ascii="Tahoma" w:hAnsi="Tahoma" w:cs="Tahoma"/>
          <w:sz w:val="21"/>
          <w:szCs w:val="21"/>
        </w:rPr>
        <w:t>Předmětem smlouvy je:</w:t>
      </w:r>
    </w:p>
    <w:p w:rsidR="00847145" w:rsidRPr="00847145" w:rsidRDefault="00847145" w:rsidP="00847145">
      <w:pPr>
        <w:keepNext/>
        <w:autoSpaceDE w:val="0"/>
        <w:autoSpaceDN w:val="0"/>
        <w:adjustRightInd w:val="0"/>
        <w:spacing w:after="0" w:line="240" w:lineRule="auto"/>
        <w:ind w:left="360"/>
        <w:jc w:val="both"/>
        <w:rPr>
          <w:rFonts w:ascii="Tahoma" w:hAnsi="Tahoma" w:cs="Tahoma"/>
          <w:sz w:val="21"/>
          <w:szCs w:val="21"/>
        </w:rPr>
      </w:pPr>
    </w:p>
    <w:p w:rsidR="00847145" w:rsidRPr="00847145" w:rsidRDefault="00847145" w:rsidP="005D7CC0">
      <w:pPr>
        <w:pStyle w:val="Zkladntext"/>
        <w:numPr>
          <w:ilvl w:val="0"/>
          <w:numId w:val="6"/>
        </w:numPr>
        <w:tabs>
          <w:tab w:val="left" w:pos="360"/>
          <w:tab w:val="left" w:pos="426"/>
          <w:tab w:val="left" w:pos="709"/>
          <w:tab w:val="left" w:pos="1260"/>
          <w:tab w:val="left" w:pos="1980"/>
          <w:tab w:val="left" w:pos="3960"/>
        </w:tabs>
        <w:autoSpaceDE w:val="0"/>
        <w:autoSpaceDN w:val="0"/>
        <w:adjustRightInd w:val="0"/>
        <w:spacing w:after="60"/>
        <w:jc w:val="both"/>
        <w:rPr>
          <w:rFonts w:ascii="Tahoma" w:hAnsi="Tahoma" w:cs="Tahoma"/>
          <w:sz w:val="21"/>
          <w:szCs w:val="21"/>
        </w:rPr>
      </w:pPr>
      <w:r w:rsidRPr="00847145">
        <w:rPr>
          <w:rFonts w:ascii="Tahoma" w:hAnsi="Tahoma" w:cs="Tahoma"/>
          <w:sz w:val="21"/>
          <w:szCs w:val="21"/>
        </w:rPr>
        <w:t xml:space="preserve">závazek zhotovitele provést pro objednatele na vlastní náklad a nebezpečí stavbu pod </w:t>
      </w:r>
      <w:r w:rsidR="0045042A" w:rsidRPr="00847145">
        <w:rPr>
          <w:rFonts w:ascii="Tahoma" w:hAnsi="Tahoma" w:cs="Tahoma"/>
          <w:sz w:val="21"/>
          <w:szCs w:val="21"/>
        </w:rPr>
        <w:t>označením „</w:t>
      </w:r>
      <w:r w:rsidR="004A54DC" w:rsidRPr="004A54DC">
        <w:rPr>
          <w:rFonts w:ascii="Tahoma" w:hAnsi="Tahoma" w:cs="Tahoma"/>
          <w:b/>
          <w:sz w:val="21"/>
          <w:szCs w:val="21"/>
        </w:rPr>
        <w:t>Novostavba tělocvičny ZŠ F-M, ul. Jana Čapka 2555</w:t>
      </w:r>
      <w:r w:rsidRPr="00847145">
        <w:rPr>
          <w:rFonts w:ascii="Tahoma" w:hAnsi="Tahoma" w:cs="Tahoma"/>
          <w:b/>
          <w:bCs/>
          <w:sz w:val="21"/>
          <w:szCs w:val="21"/>
          <w:lang w:eastAsia="en-US"/>
        </w:rPr>
        <w:t>“ v rozsahu dle:</w:t>
      </w:r>
    </w:p>
    <w:p w:rsidR="00056685" w:rsidRPr="009B271D" w:rsidRDefault="0045042A" w:rsidP="00056685">
      <w:pPr>
        <w:pStyle w:val="Odstavecseseznamem"/>
        <w:numPr>
          <w:ilvl w:val="1"/>
          <w:numId w:val="3"/>
        </w:numPr>
        <w:jc w:val="both"/>
        <w:rPr>
          <w:rFonts w:ascii="Tahoma" w:hAnsi="Tahoma" w:cs="Tahoma"/>
          <w:b/>
          <w:sz w:val="21"/>
          <w:szCs w:val="21"/>
        </w:rPr>
      </w:pPr>
      <w:r w:rsidRPr="00385A15">
        <w:rPr>
          <w:rFonts w:ascii="Tahoma" w:hAnsi="Tahoma" w:cs="Tahoma"/>
          <w:sz w:val="21"/>
          <w:szCs w:val="21"/>
        </w:rPr>
        <w:t>projektové dokumentace</w:t>
      </w:r>
      <w:r w:rsidR="00482B7C" w:rsidRPr="00385A15">
        <w:rPr>
          <w:rFonts w:ascii="Tahoma" w:hAnsi="Tahoma" w:cs="Tahoma"/>
          <w:sz w:val="21"/>
          <w:szCs w:val="21"/>
        </w:rPr>
        <w:t xml:space="preserve"> </w:t>
      </w:r>
      <w:r w:rsidR="00385A15" w:rsidRPr="00385A15">
        <w:rPr>
          <w:rFonts w:ascii="Tahoma" w:hAnsi="Tahoma" w:cs="Tahoma"/>
          <w:sz w:val="21"/>
          <w:szCs w:val="21"/>
        </w:rPr>
        <w:t xml:space="preserve">zpracované společnosti </w:t>
      </w:r>
      <w:r w:rsidR="004A54DC" w:rsidRPr="004A54DC">
        <w:rPr>
          <w:rFonts w:ascii="Tahoma" w:hAnsi="Tahoma" w:cs="Tahoma"/>
          <w:sz w:val="21"/>
          <w:szCs w:val="21"/>
        </w:rPr>
        <w:t>Energy Benefit Centre a.s., se sídlem Křenova 438/3, 162 00 Praha</w:t>
      </w:r>
      <w:r w:rsidR="00385A15">
        <w:rPr>
          <w:rFonts w:ascii="Tahoma" w:hAnsi="Tahoma" w:cs="Tahoma"/>
          <w:sz w:val="21"/>
          <w:szCs w:val="21"/>
        </w:rPr>
        <w:t>,</w:t>
      </w:r>
      <w:r w:rsidR="00056685" w:rsidRPr="00056685">
        <w:rPr>
          <w:rFonts w:ascii="Tahoma" w:hAnsi="Tahoma" w:cs="Tahoma"/>
          <w:sz w:val="21"/>
          <w:szCs w:val="21"/>
        </w:rPr>
        <w:t xml:space="preserve"> </w:t>
      </w:r>
      <w:r w:rsidR="00056685" w:rsidRPr="006C5925">
        <w:rPr>
          <w:rFonts w:ascii="Tahoma" w:hAnsi="Tahoma" w:cs="Tahoma"/>
          <w:sz w:val="21"/>
          <w:szCs w:val="21"/>
        </w:rPr>
        <w:t xml:space="preserve">a oceněného soupisu prací, dodávek a služeb, který je součástí nabídky zhotovitele podané v rámci </w:t>
      </w:r>
      <w:r w:rsidR="00056685">
        <w:rPr>
          <w:rFonts w:ascii="Tahoma" w:hAnsi="Tahoma" w:cs="Tahoma"/>
          <w:sz w:val="21"/>
          <w:szCs w:val="21"/>
        </w:rPr>
        <w:t>zadávacího řízení</w:t>
      </w:r>
      <w:r w:rsidR="00056685" w:rsidRPr="006C5925">
        <w:rPr>
          <w:rFonts w:ascii="Tahoma" w:hAnsi="Tahoma" w:cs="Tahoma"/>
          <w:sz w:val="21"/>
          <w:szCs w:val="21"/>
        </w:rPr>
        <w:t xml:space="preserve"> na výběr zhotovitele díla dle této smlouvy </w:t>
      </w:r>
      <w:r w:rsidR="00056685" w:rsidRPr="009B271D">
        <w:rPr>
          <w:rFonts w:ascii="Tahoma" w:hAnsi="Tahoma" w:cs="Tahoma"/>
          <w:b/>
          <w:sz w:val="21"/>
          <w:szCs w:val="21"/>
        </w:rPr>
        <w:t>(dále jen "soupis prací"),</w:t>
      </w:r>
    </w:p>
    <w:p w:rsidR="00385A15" w:rsidRPr="00385A15" w:rsidRDefault="00351094" w:rsidP="005D7CC0">
      <w:pPr>
        <w:pStyle w:val="Zkladntext"/>
        <w:numPr>
          <w:ilvl w:val="1"/>
          <w:numId w:val="3"/>
        </w:numPr>
        <w:tabs>
          <w:tab w:val="left" w:pos="360"/>
          <w:tab w:val="left" w:pos="426"/>
          <w:tab w:val="left" w:pos="709"/>
          <w:tab w:val="left" w:pos="1260"/>
          <w:tab w:val="left" w:pos="1980"/>
          <w:tab w:val="left" w:pos="3960"/>
        </w:tabs>
        <w:autoSpaceDE w:val="0"/>
        <w:autoSpaceDN w:val="0"/>
        <w:adjustRightInd w:val="0"/>
        <w:spacing w:after="60"/>
        <w:jc w:val="both"/>
        <w:rPr>
          <w:rFonts w:ascii="Tahoma" w:hAnsi="Tahoma" w:cs="Tahoma"/>
          <w:b/>
          <w:sz w:val="21"/>
          <w:szCs w:val="21"/>
          <w:lang w:eastAsia="en-US"/>
        </w:rPr>
      </w:pPr>
      <w:r w:rsidRPr="00385A15">
        <w:rPr>
          <w:rFonts w:ascii="Tahoma" w:hAnsi="Tahoma" w:cs="Tahoma"/>
          <w:sz w:val="21"/>
          <w:szCs w:val="21"/>
        </w:rPr>
        <w:t>s</w:t>
      </w:r>
      <w:r w:rsidR="00EB43D2">
        <w:rPr>
          <w:rFonts w:ascii="Tahoma" w:hAnsi="Tahoma" w:cs="Tahoma"/>
          <w:sz w:val="21"/>
          <w:szCs w:val="21"/>
        </w:rPr>
        <w:t>polečných</w:t>
      </w:r>
      <w:r w:rsidR="001B286F" w:rsidRPr="00385A15">
        <w:rPr>
          <w:rFonts w:ascii="Tahoma" w:hAnsi="Tahoma" w:cs="Tahoma"/>
          <w:sz w:val="21"/>
          <w:szCs w:val="21"/>
        </w:rPr>
        <w:t xml:space="preserve"> povolení </w:t>
      </w:r>
      <w:r w:rsidR="00056685">
        <w:rPr>
          <w:rFonts w:ascii="Tahoma" w:hAnsi="Tahoma" w:cs="Tahoma"/>
          <w:sz w:val="21"/>
          <w:szCs w:val="21"/>
        </w:rPr>
        <w:t xml:space="preserve">vydaných stavebním </w:t>
      </w:r>
      <w:r w:rsidR="00C40214">
        <w:rPr>
          <w:rFonts w:ascii="Tahoma" w:hAnsi="Tahoma" w:cs="Tahoma"/>
          <w:sz w:val="21"/>
          <w:szCs w:val="21"/>
        </w:rPr>
        <w:t>úřadem – Magistrátem</w:t>
      </w:r>
      <w:r w:rsidR="00056685">
        <w:rPr>
          <w:rFonts w:ascii="Tahoma" w:hAnsi="Tahoma" w:cs="Tahoma"/>
          <w:sz w:val="21"/>
          <w:szCs w:val="21"/>
        </w:rPr>
        <w:t xml:space="preserve"> města Frýdku-Místku, </w:t>
      </w:r>
      <w:r w:rsidR="00056685" w:rsidRPr="00056685">
        <w:rPr>
          <w:rFonts w:ascii="Tahoma" w:hAnsi="Tahoma" w:cs="Tahoma"/>
          <w:sz w:val="21"/>
          <w:szCs w:val="21"/>
        </w:rPr>
        <w:t>Odbor</w:t>
      </w:r>
      <w:r w:rsidR="00056685">
        <w:rPr>
          <w:rFonts w:ascii="Tahoma" w:hAnsi="Tahoma" w:cs="Tahoma"/>
          <w:sz w:val="21"/>
          <w:szCs w:val="21"/>
        </w:rPr>
        <w:t>em</w:t>
      </w:r>
      <w:r w:rsidR="00056685" w:rsidRPr="00056685">
        <w:rPr>
          <w:rFonts w:ascii="Tahoma" w:hAnsi="Tahoma" w:cs="Tahoma"/>
          <w:sz w:val="21"/>
          <w:szCs w:val="21"/>
        </w:rPr>
        <w:t xml:space="preserve"> územního rozvoje a stavebního řádu</w:t>
      </w:r>
      <w:r w:rsidR="00056685">
        <w:rPr>
          <w:rFonts w:ascii="Tahoma" w:hAnsi="Tahoma" w:cs="Tahoma"/>
          <w:sz w:val="21"/>
          <w:szCs w:val="21"/>
        </w:rPr>
        <w:t xml:space="preserve">, pod </w:t>
      </w:r>
      <w:r w:rsidRPr="00385A15">
        <w:rPr>
          <w:rFonts w:ascii="Tahoma" w:hAnsi="Tahoma" w:cs="Tahoma"/>
          <w:sz w:val="21"/>
          <w:szCs w:val="21"/>
        </w:rPr>
        <w:t xml:space="preserve">č.j. MMFM </w:t>
      </w:r>
      <w:r w:rsidR="004A54DC">
        <w:rPr>
          <w:rFonts w:ascii="Tahoma" w:hAnsi="Tahoma" w:cs="Tahoma"/>
          <w:sz w:val="21"/>
          <w:szCs w:val="21"/>
        </w:rPr>
        <w:t>39198</w:t>
      </w:r>
      <w:r w:rsidRPr="00385A15">
        <w:rPr>
          <w:rFonts w:ascii="Tahoma" w:hAnsi="Tahoma" w:cs="Tahoma"/>
          <w:sz w:val="21"/>
          <w:szCs w:val="21"/>
        </w:rPr>
        <w:t xml:space="preserve">/2021 ze dne </w:t>
      </w:r>
      <w:r w:rsidR="004A54DC">
        <w:rPr>
          <w:rFonts w:ascii="Tahoma" w:hAnsi="Tahoma" w:cs="Tahoma"/>
          <w:sz w:val="21"/>
          <w:szCs w:val="21"/>
        </w:rPr>
        <w:t>8</w:t>
      </w:r>
      <w:r w:rsidRPr="00385A15">
        <w:rPr>
          <w:rFonts w:ascii="Tahoma" w:hAnsi="Tahoma" w:cs="Tahoma"/>
          <w:sz w:val="21"/>
          <w:szCs w:val="21"/>
        </w:rPr>
        <w:t>.</w:t>
      </w:r>
      <w:r w:rsidR="004A54DC">
        <w:rPr>
          <w:rFonts w:ascii="Tahoma" w:hAnsi="Tahoma" w:cs="Tahoma"/>
          <w:sz w:val="21"/>
          <w:szCs w:val="21"/>
        </w:rPr>
        <w:t>4</w:t>
      </w:r>
      <w:r w:rsidRPr="00385A15">
        <w:rPr>
          <w:rFonts w:ascii="Tahoma" w:hAnsi="Tahoma" w:cs="Tahoma"/>
          <w:sz w:val="21"/>
          <w:szCs w:val="21"/>
        </w:rPr>
        <w:t>.2021</w:t>
      </w:r>
      <w:r w:rsidR="00EB43D2">
        <w:t>,</w:t>
      </w:r>
      <w:r w:rsidR="00385A15" w:rsidRPr="00385A15">
        <w:rPr>
          <w:rFonts w:ascii="Tahoma" w:hAnsi="Tahoma" w:cs="Tahoma"/>
          <w:sz w:val="21"/>
          <w:szCs w:val="21"/>
        </w:rPr>
        <w:t xml:space="preserve"> MMFM </w:t>
      </w:r>
      <w:r w:rsidR="004A54DC">
        <w:rPr>
          <w:rFonts w:ascii="Tahoma" w:hAnsi="Tahoma" w:cs="Tahoma"/>
          <w:sz w:val="21"/>
          <w:szCs w:val="21"/>
        </w:rPr>
        <w:t>230327</w:t>
      </w:r>
      <w:r w:rsidR="00385A15" w:rsidRPr="00385A15">
        <w:rPr>
          <w:rFonts w:ascii="Tahoma" w:hAnsi="Tahoma" w:cs="Tahoma"/>
          <w:sz w:val="21"/>
          <w:szCs w:val="21"/>
        </w:rPr>
        <w:t>/202</w:t>
      </w:r>
      <w:r w:rsidR="00EB43D2">
        <w:rPr>
          <w:rFonts w:ascii="Tahoma" w:hAnsi="Tahoma" w:cs="Tahoma"/>
          <w:sz w:val="21"/>
          <w:szCs w:val="21"/>
        </w:rPr>
        <w:t>4</w:t>
      </w:r>
      <w:r w:rsidR="00385A15" w:rsidRPr="00385A15">
        <w:rPr>
          <w:rFonts w:ascii="Tahoma" w:hAnsi="Tahoma" w:cs="Tahoma"/>
          <w:sz w:val="21"/>
          <w:szCs w:val="21"/>
        </w:rPr>
        <w:t xml:space="preserve"> ze dne 9.</w:t>
      </w:r>
      <w:r w:rsidR="00EB43D2">
        <w:rPr>
          <w:rFonts w:ascii="Tahoma" w:hAnsi="Tahoma" w:cs="Tahoma"/>
          <w:sz w:val="21"/>
          <w:szCs w:val="21"/>
        </w:rPr>
        <w:t>1</w:t>
      </w:r>
      <w:r w:rsidR="00385A15" w:rsidRPr="00385A15">
        <w:rPr>
          <w:rFonts w:ascii="Tahoma" w:hAnsi="Tahoma" w:cs="Tahoma"/>
          <w:sz w:val="21"/>
          <w:szCs w:val="21"/>
        </w:rPr>
        <w:t>2.202</w:t>
      </w:r>
      <w:r w:rsidR="00EB43D2">
        <w:rPr>
          <w:rFonts w:ascii="Tahoma" w:hAnsi="Tahoma" w:cs="Tahoma"/>
          <w:sz w:val="21"/>
          <w:szCs w:val="21"/>
        </w:rPr>
        <w:t>4 a MMFM 130951/2023 ze dne 28.7.2023,</w:t>
      </w:r>
    </w:p>
    <w:p w:rsidR="00847145" w:rsidRPr="00385A15" w:rsidRDefault="0045042A" w:rsidP="005D7CC0">
      <w:pPr>
        <w:pStyle w:val="Zkladntext"/>
        <w:numPr>
          <w:ilvl w:val="1"/>
          <w:numId w:val="3"/>
        </w:numPr>
        <w:tabs>
          <w:tab w:val="left" w:pos="360"/>
          <w:tab w:val="left" w:pos="426"/>
          <w:tab w:val="left" w:pos="709"/>
          <w:tab w:val="left" w:pos="1260"/>
          <w:tab w:val="left" w:pos="1980"/>
          <w:tab w:val="left" w:pos="3960"/>
        </w:tabs>
        <w:autoSpaceDE w:val="0"/>
        <w:autoSpaceDN w:val="0"/>
        <w:adjustRightInd w:val="0"/>
        <w:spacing w:after="60"/>
        <w:jc w:val="both"/>
        <w:rPr>
          <w:rFonts w:ascii="Tahoma" w:hAnsi="Tahoma" w:cs="Tahoma"/>
          <w:b/>
          <w:sz w:val="21"/>
          <w:szCs w:val="21"/>
          <w:lang w:eastAsia="en-US"/>
        </w:rPr>
      </w:pPr>
      <w:r w:rsidRPr="00385A15">
        <w:rPr>
          <w:rFonts w:ascii="Tahoma" w:hAnsi="Tahoma" w:cs="Tahoma"/>
          <w:sz w:val="21"/>
          <w:szCs w:val="21"/>
          <w:lang w:eastAsia="en-US"/>
        </w:rPr>
        <w:t>předpisů</w:t>
      </w:r>
      <w:r w:rsidR="00847145" w:rsidRPr="00385A15">
        <w:rPr>
          <w:rFonts w:ascii="Tahoma" w:hAnsi="Tahoma" w:cs="Tahoma"/>
          <w:sz w:val="21"/>
          <w:szCs w:val="21"/>
          <w:lang w:eastAsia="en-US"/>
        </w:rPr>
        <w:t xml:space="preserve"> upravujících provádění stavebních děl a ujednáních stran dle této smlouvy, </w:t>
      </w:r>
      <w:r w:rsidR="001B286F" w:rsidRPr="00385A15">
        <w:rPr>
          <w:rFonts w:ascii="Tahoma" w:hAnsi="Tahoma" w:cs="Tahoma"/>
          <w:b/>
          <w:sz w:val="21"/>
          <w:szCs w:val="21"/>
          <w:lang w:eastAsia="en-US"/>
        </w:rPr>
        <w:t>(dále jen „dílo").</w:t>
      </w:r>
      <w:r w:rsidR="00847145" w:rsidRPr="00385A15">
        <w:rPr>
          <w:rFonts w:ascii="Tahoma" w:hAnsi="Tahoma" w:cs="Tahoma"/>
          <w:b/>
          <w:sz w:val="21"/>
          <w:szCs w:val="21"/>
          <w:lang w:eastAsia="en-US"/>
        </w:rPr>
        <w:cr/>
      </w:r>
    </w:p>
    <w:p w:rsidR="00847145" w:rsidRDefault="00847145" w:rsidP="00847145">
      <w:pPr>
        <w:pStyle w:val="Zkladntext"/>
        <w:numPr>
          <w:ilvl w:val="0"/>
          <w:numId w:val="6"/>
        </w:numPr>
        <w:tabs>
          <w:tab w:val="left" w:pos="360"/>
          <w:tab w:val="left" w:pos="426"/>
          <w:tab w:val="left" w:pos="709"/>
          <w:tab w:val="left" w:pos="1260"/>
          <w:tab w:val="left" w:pos="1980"/>
          <w:tab w:val="left" w:pos="3960"/>
        </w:tabs>
        <w:autoSpaceDE w:val="0"/>
        <w:autoSpaceDN w:val="0"/>
        <w:adjustRightInd w:val="0"/>
        <w:spacing w:after="60"/>
        <w:jc w:val="both"/>
        <w:rPr>
          <w:rFonts w:ascii="Tahoma" w:hAnsi="Tahoma" w:cs="Tahoma"/>
          <w:sz w:val="21"/>
          <w:szCs w:val="21"/>
        </w:rPr>
      </w:pPr>
      <w:r w:rsidRPr="00847145">
        <w:rPr>
          <w:rFonts w:ascii="Tahoma" w:hAnsi="Tahoma" w:cs="Tahoma"/>
          <w:sz w:val="21"/>
          <w:szCs w:val="21"/>
        </w:rPr>
        <w:t>závazek objednatele dokončené dílo převzít a zaplatit zhotoviteli sjednanou cenu, to vše v souladu s ujednáními obsaženými v této smlouvě.</w:t>
      </w:r>
    </w:p>
    <w:p w:rsidR="00254EE0" w:rsidRPr="00847145" w:rsidRDefault="00254EE0" w:rsidP="00254EE0">
      <w:pPr>
        <w:pStyle w:val="Zkladntext"/>
        <w:tabs>
          <w:tab w:val="left" w:pos="360"/>
          <w:tab w:val="left" w:pos="426"/>
          <w:tab w:val="left" w:pos="709"/>
          <w:tab w:val="left" w:pos="1260"/>
          <w:tab w:val="left" w:pos="1980"/>
          <w:tab w:val="left" w:pos="3960"/>
        </w:tabs>
        <w:autoSpaceDE w:val="0"/>
        <w:autoSpaceDN w:val="0"/>
        <w:adjustRightInd w:val="0"/>
        <w:spacing w:after="60"/>
        <w:ind w:left="720"/>
        <w:jc w:val="both"/>
        <w:rPr>
          <w:rFonts w:ascii="Tahoma" w:hAnsi="Tahoma" w:cs="Tahoma"/>
          <w:sz w:val="21"/>
          <w:szCs w:val="21"/>
        </w:rPr>
      </w:pPr>
    </w:p>
    <w:p w:rsidR="00847145" w:rsidRDefault="00847145" w:rsidP="00847145">
      <w:pPr>
        <w:numPr>
          <w:ilvl w:val="1"/>
          <w:numId w:val="2"/>
        </w:numPr>
        <w:tabs>
          <w:tab w:val="clear" w:pos="360"/>
        </w:tabs>
        <w:autoSpaceDE w:val="0"/>
        <w:autoSpaceDN w:val="0"/>
        <w:adjustRightInd w:val="0"/>
        <w:spacing w:after="0" w:line="240" w:lineRule="auto"/>
        <w:ind w:left="284" w:hanging="426"/>
        <w:jc w:val="both"/>
        <w:rPr>
          <w:rFonts w:ascii="Tahoma" w:hAnsi="Tahoma" w:cs="Tahoma"/>
          <w:sz w:val="21"/>
          <w:szCs w:val="21"/>
        </w:rPr>
      </w:pPr>
      <w:r w:rsidRPr="00847145">
        <w:rPr>
          <w:rFonts w:ascii="Tahoma" w:hAnsi="Tahoma" w:cs="Tahoma"/>
          <w:sz w:val="21"/>
          <w:szCs w:val="21"/>
        </w:rPr>
        <w:t>Součástí provádění díla jsou zejména tyto činnosti zhotovitele:</w:t>
      </w:r>
    </w:p>
    <w:p w:rsidR="00362C24" w:rsidRPr="00847145" w:rsidRDefault="00362C24" w:rsidP="00362C24">
      <w:pPr>
        <w:autoSpaceDE w:val="0"/>
        <w:autoSpaceDN w:val="0"/>
        <w:adjustRightInd w:val="0"/>
        <w:spacing w:after="0" w:line="240" w:lineRule="auto"/>
        <w:ind w:left="284"/>
        <w:jc w:val="both"/>
        <w:rPr>
          <w:rFonts w:ascii="Tahoma" w:hAnsi="Tahoma" w:cs="Tahoma"/>
          <w:sz w:val="21"/>
          <w:szCs w:val="21"/>
        </w:rPr>
      </w:pP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kontrola objednatelem předané projektové dokumentace a případných dalších podkladů pro provedení díla způsobem dle této smlouvy, </w:t>
      </w:r>
    </w:p>
    <w:p w:rsidR="00847145" w:rsidRDefault="00847145" w:rsidP="00847145">
      <w:pPr>
        <w:pStyle w:val="Odstavecseseznamem"/>
        <w:keepLines/>
        <w:numPr>
          <w:ilvl w:val="0"/>
          <w:numId w:val="7"/>
        </w:numPr>
        <w:tabs>
          <w:tab w:val="left" w:pos="360"/>
          <w:tab w:val="left" w:pos="426"/>
          <w:tab w:val="left" w:pos="709"/>
          <w:tab w:val="left" w:pos="1260"/>
          <w:tab w:val="left" w:pos="1980"/>
          <w:tab w:val="left" w:pos="3960"/>
        </w:tabs>
        <w:suppressAutoHyphens/>
        <w:autoSpaceDE w:val="0"/>
        <w:autoSpaceDN w:val="0"/>
        <w:adjustRightInd w:val="0"/>
        <w:spacing w:after="60" w:line="240" w:lineRule="auto"/>
        <w:jc w:val="both"/>
        <w:rPr>
          <w:rFonts w:ascii="Tahoma" w:hAnsi="Tahoma" w:cs="Tahoma"/>
          <w:sz w:val="21"/>
          <w:szCs w:val="21"/>
        </w:rPr>
      </w:pPr>
      <w:r w:rsidRPr="00847145">
        <w:rPr>
          <w:rFonts w:ascii="Tahoma" w:hAnsi="Tahoma" w:cs="Tahoma"/>
          <w:sz w:val="21"/>
          <w:szCs w:val="21"/>
          <w:lang w:eastAsia="cs-CZ"/>
        </w:rPr>
        <w:t>monitorování stavu a postupu výstavby v rozsahu sjednaném v této smlouvě,</w:t>
      </w:r>
    </w:p>
    <w:p w:rsidR="00847145" w:rsidRPr="00847145" w:rsidRDefault="00847145" w:rsidP="00847145">
      <w:pPr>
        <w:pStyle w:val="Odstavecseseznamem"/>
        <w:keepLines/>
        <w:numPr>
          <w:ilvl w:val="0"/>
          <w:numId w:val="7"/>
        </w:numPr>
        <w:tabs>
          <w:tab w:val="left" w:pos="360"/>
          <w:tab w:val="left" w:pos="426"/>
          <w:tab w:val="left" w:pos="709"/>
          <w:tab w:val="left" w:pos="1260"/>
          <w:tab w:val="left" w:pos="1980"/>
          <w:tab w:val="left" w:pos="3960"/>
        </w:tabs>
        <w:suppressAutoHyphens/>
        <w:autoSpaceDE w:val="0"/>
        <w:autoSpaceDN w:val="0"/>
        <w:adjustRightInd w:val="0"/>
        <w:spacing w:after="60" w:line="240" w:lineRule="auto"/>
        <w:jc w:val="both"/>
        <w:rPr>
          <w:rFonts w:ascii="Tahoma" w:hAnsi="Tahoma" w:cs="Tahoma"/>
          <w:sz w:val="21"/>
          <w:szCs w:val="21"/>
        </w:rPr>
      </w:pPr>
      <w:r w:rsidRPr="00847145">
        <w:rPr>
          <w:rFonts w:ascii="Tahoma" w:hAnsi="Tahoma" w:cs="Tahoma"/>
          <w:sz w:val="21"/>
          <w:szCs w:val="21"/>
        </w:rPr>
        <w:t xml:space="preserve">zpracování projektové dokumentace skutečného provedení stavby ve </w:t>
      </w:r>
      <w:r w:rsidR="0021520C">
        <w:rPr>
          <w:rFonts w:ascii="Tahoma" w:hAnsi="Tahoma" w:cs="Tahoma"/>
          <w:sz w:val="21"/>
          <w:szCs w:val="21"/>
        </w:rPr>
        <w:t>čtyřech</w:t>
      </w:r>
      <w:r w:rsidRPr="00847145">
        <w:rPr>
          <w:rFonts w:ascii="Tahoma" w:hAnsi="Tahoma" w:cs="Tahoma"/>
          <w:sz w:val="21"/>
          <w:szCs w:val="21"/>
        </w:rPr>
        <w:t xml:space="preserve"> tištěných vyhotoveních. Projektová dokumentace skutečného provedení stavby bude objednateli dodána také 1x v elektronické podobě, a to na CD ROM ve formátu pro texty *.doc (*.</w:t>
      </w:r>
      <w:proofErr w:type="spellStart"/>
      <w:r w:rsidRPr="00847145">
        <w:rPr>
          <w:rFonts w:ascii="Tahoma" w:hAnsi="Tahoma" w:cs="Tahoma"/>
          <w:sz w:val="21"/>
          <w:szCs w:val="21"/>
        </w:rPr>
        <w:t>rtf</w:t>
      </w:r>
      <w:proofErr w:type="spellEnd"/>
      <w:r w:rsidRPr="00847145">
        <w:rPr>
          <w:rFonts w:ascii="Tahoma" w:hAnsi="Tahoma" w:cs="Tahoma"/>
          <w:sz w:val="21"/>
          <w:szCs w:val="21"/>
        </w:rPr>
        <w:t>), pro tabulky *.</w:t>
      </w:r>
      <w:proofErr w:type="spellStart"/>
      <w:r w:rsidRPr="00847145">
        <w:rPr>
          <w:rFonts w:ascii="Tahoma" w:hAnsi="Tahoma" w:cs="Tahoma"/>
          <w:sz w:val="21"/>
          <w:szCs w:val="21"/>
        </w:rPr>
        <w:t>xls</w:t>
      </w:r>
      <w:proofErr w:type="spellEnd"/>
      <w:r w:rsidRPr="00847145">
        <w:rPr>
          <w:rFonts w:ascii="Tahoma" w:hAnsi="Tahoma" w:cs="Tahoma"/>
          <w:sz w:val="21"/>
          <w:szCs w:val="21"/>
        </w:rPr>
        <w:t>, pro skenované dokumenty *.</w:t>
      </w:r>
      <w:proofErr w:type="spellStart"/>
      <w:r w:rsidRPr="00847145">
        <w:rPr>
          <w:rFonts w:ascii="Tahoma" w:hAnsi="Tahoma" w:cs="Tahoma"/>
          <w:sz w:val="21"/>
          <w:szCs w:val="21"/>
        </w:rPr>
        <w:t>pdf</w:t>
      </w:r>
      <w:proofErr w:type="spellEnd"/>
      <w:r w:rsidRPr="00847145">
        <w:rPr>
          <w:rFonts w:ascii="Tahoma" w:hAnsi="Tahoma" w:cs="Tahoma"/>
          <w:sz w:val="21"/>
          <w:szCs w:val="21"/>
        </w:rPr>
        <w:t>, pro výkresovou dokumentaci *.</w:t>
      </w:r>
      <w:proofErr w:type="spellStart"/>
      <w:r w:rsidRPr="00847145">
        <w:rPr>
          <w:rFonts w:ascii="Tahoma" w:hAnsi="Tahoma" w:cs="Tahoma"/>
          <w:sz w:val="21"/>
          <w:szCs w:val="21"/>
        </w:rPr>
        <w:t>dwg</w:t>
      </w:r>
      <w:proofErr w:type="spellEnd"/>
      <w:r w:rsidRPr="00847145">
        <w:rPr>
          <w:rFonts w:ascii="Tahoma" w:hAnsi="Tahoma" w:cs="Tahoma"/>
          <w:sz w:val="21"/>
          <w:szCs w:val="21"/>
        </w:rPr>
        <w:t xml:space="preserve"> a zároveň *.</w:t>
      </w:r>
      <w:proofErr w:type="spellStart"/>
      <w:r w:rsidRPr="00847145">
        <w:rPr>
          <w:rFonts w:ascii="Tahoma" w:hAnsi="Tahoma" w:cs="Tahoma"/>
          <w:sz w:val="21"/>
          <w:szCs w:val="21"/>
        </w:rPr>
        <w:t>pdf</w:t>
      </w:r>
      <w:proofErr w:type="spellEnd"/>
      <w:r w:rsidRPr="00847145">
        <w:rPr>
          <w:rFonts w:ascii="Tahoma" w:hAnsi="Tahoma" w:cs="Tahoma"/>
          <w:sz w:val="21"/>
          <w:szCs w:val="21"/>
        </w:rPr>
        <w:t>.</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zajištění souhlasu (rozhodnutí</w:t>
      </w:r>
      <w:r w:rsidR="00C52DA2">
        <w:rPr>
          <w:rFonts w:ascii="Tahoma" w:hAnsi="Tahoma" w:cs="Tahoma"/>
          <w:sz w:val="21"/>
          <w:szCs w:val="21"/>
        </w:rPr>
        <w:t>, povolení</w:t>
      </w:r>
      <w:r w:rsidRPr="00847145">
        <w:rPr>
          <w:rFonts w:ascii="Tahoma" w:hAnsi="Tahoma" w:cs="Tahoma"/>
          <w:sz w:val="21"/>
          <w:szCs w:val="21"/>
        </w:rPr>
        <w:t>) ke zvláštnímu užívání veřejného prostranství a komunikací dle platných předpisů, bude-li potřebné,</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zpracování dokumentace dočasného dopravního značení včetně projednání s příslušnými správními orgány, bude-li potřebné, včetně osazení a údržby dopravního značení v průběhu provádění stavebních prací dle dokumentace dopravního značení, včetně uvedení do původního stavu a vrácení jejich správci, bude-li potřebné,</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vybudování a zajištění zařízení staveniště a jeho provoz v souladu </w:t>
      </w:r>
      <w:r w:rsidR="00FD65C2" w:rsidRPr="00847145">
        <w:rPr>
          <w:rFonts w:ascii="Tahoma" w:hAnsi="Tahoma" w:cs="Tahoma"/>
          <w:sz w:val="21"/>
          <w:szCs w:val="21"/>
        </w:rPr>
        <w:t>s potřebami</w:t>
      </w:r>
      <w:r w:rsidRPr="00847145">
        <w:rPr>
          <w:rFonts w:ascii="Tahoma" w:hAnsi="Tahoma" w:cs="Tahoma"/>
          <w:sz w:val="21"/>
          <w:szCs w:val="21"/>
        </w:rPr>
        <w:t xml:space="preserve"> zhotovitele, dokumentací předanou objednatelem, požadavky objednatele a s platnými právními předpisy, včetně případného zajištění ohlášení </w:t>
      </w:r>
      <w:r w:rsidR="00E13B9C" w:rsidRPr="00847145">
        <w:rPr>
          <w:rFonts w:ascii="Tahoma" w:hAnsi="Tahoma" w:cs="Tahoma"/>
          <w:sz w:val="21"/>
          <w:szCs w:val="21"/>
        </w:rPr>
        <w:t>v souladu s</w:t>
      </w:r>
      <w:r w:rsidR="00E13B9C">
        <w:rPr>
          <w:rFonts w:ascii="Tahoma" w:hAnsi="Tahoma" w:cs="Tahoma"/>
          <w:sz w:val="21"/>
          <w:szCs w:val="21"/>
        </w:rPr>
        <w:t>e </w:t>
      </w:r>
      <w:r w:rsidR="00E13B9C" w:rsidRPr="00DC074D">
        <w:rPr>
          <w:rFonts w:ascii="Tahoma" w:hAnsi="Tahoma" w:cs="Tahoma"/>
          <w:sz w:val="21"/>
          <w:szCs w:val="21"/>
        </w:rPr>
        <w:t>zákon</w:t>
      </w:r>
      <w:r w:rsidR="00E13B9C">
        <w:rPr>
          <w:rFonts w:ascii="Tahoma" w:hAnsi="Tahoma" w:cs="Tahoma"/>
          <w:sz w:val="21"/>
          <w:szCs w:val="21"/>
        </w:rPr>
        <w:t>em</w:t>
      </w:r>
      <w:r w:rsidR="00E13B9C" w:rsidRPr="00DC074D">
        <w:rPr>
          <w:rFonts w:ascii="Tahoma" w:hAnsi="Tahoma" w:cs="Tahoma"/>
          <w:sz w:val="21"/>
          <w:szCs w:val="21"/>
        </w:rPr>
        <w:t xml:space="preserve"> č. </w:t>
      </w:r>
      <w:r w:rsidR="00EB43D2">
        <w:rPr>
          <w:rFonts w:ascii="Tahoma" w:hAnsi="Tahoma" w:cs="Tahoma"/>
          <w:sz w:val="21"/>
          <w:szCs w:val="21"/>
        </w:rPr>
        <w:t>2</w:t>
      </w:r>
      <w:r w:rsidR="00E13B9C" w:rsidRPr="00DC074D">
        <w:rPr>
          <w:rFonts w:ascii="Tahoma" w:hAnsi="Tahoma" w:cs="Tahoma"/>
          <w:sz w:val="21"/>
          <w:szCs w:val="21"/>
        </w:rPr>
        <w:t>83/20</w:t>
      </w:r>
      <w:r w:rsidR="00EB43D2">
        <w:rPr>
          <w:rFonts w:ascii="Tahoma" w:hAnsi="Tahoma" w:cs="Tahoma"/>
          <w:sz w:val="21"/>
          <w:szCs w:val="21"/>
        </w:rPr>
        <w:t>21</w:t>
      </w:r>
      <w:r w:rsidR="00E13B9C" w:rsidRPr="00DC074D">
        <w:rPr>
          <w:rFonts w:ascii="Tahoma" w:hAnsi="Tahoma" w:cs="Tahoma"/>
          <w:sz w:val="21"/>
          <w:szCs w:val="21"/>
        </w:rPr>
        <w:t xml:space="preserve"> Sb., </w:t>
      </w:r>
      <w:r w:rsidR="00EB43D2">
        <w:rPr>
          <w:rFonts w:ascii="Tahoma" w:hAnsi="Tahoma" w:cs="Tahoma"/>
          <w:sz w:val="21"/>
          <w:szCs w:val="21"/>
        </w:rPr>
        <w:t>stavební zákon</w:t>
      </w:r>
      <w:r w:rsidR="00E13B9C" w:rsidRPr="00DC074D">
        <w:rPr>
          <w:rFonts w:ascii="Tahoma" w:hAnsi="Tahoma" w:cs="Tahoma"/>
          <w:sz w:val="21"/>
          <w:szCs w:val="21"/>
        </w:rPr>
        <w:t>, ve znění pozdějších předpisů</w:t>
      </w:r>
      <w:r w:rsidRPr="00847145">
        <w:rPr>
          <w:rFonts w:ascii="Tahoma" w:hAnsi="Tahoma" w:cs="Tahoma"/>
          <w:sz w:val="21"/>
          <w:szCs w:val="21"/>
        </w:rPr>
        <w:t>, včetně vyklizení zařízení staveniště, uvedení použitých ploch pro příjezd na staveniště do původního stavu,</w:t>
      </w:r>
      <w:r w:rsidRPr="00847145">
        <w:rPr>
          <w:rFonts w:ascii="Tahoma" w:hAnsi="Tahoma" w:cs="Tahoma"/>
          <w:i/>
          <w:sz w:val="21"/>
          <w:szCs w:val="21"/>
        </w:rPr>
        <w:t xml:space="preserve">                                                                  </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vytyčení inženýrských sítí a jejich ochrana v průběhu výstavby, včetně zajištění případného nezbytného dohledu správců sítí při provádění prací, bude-li to potřebné,</w:t>
      </w:r>
    </w:p>
    <w:p w:rsidR="00847145" w:rsidRPr="00847145" w:rsidRDefault="00847145" w:rsidP="00847145">
      <w:pPr>
        <w:pStyle w:val="Zkladntext"/>
        <w:numPr>
          <w:ilvl w:val="0"/>
          <w:numId w:val="7"/>
        </w:numPr>
        <w:tabs>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zřízení </w:t>
      </w:r>
      <w:proofErr w:type="spellStart"/>
      <w:r w:rsidRPr="00847145">
        <w:rPr>
          <w:rFonts w:ascii="Tahoma" w:hAnsi="Tahoma" w:cs="Tahoma"/>
          <w:sz w:val="21"/>
          <w:szCs w:val="21"/>
        </w:rPr>
        <w:t>deponie</w:t>
      </w:r>
      <w:proofErr w:type="spellEnd"/>
      <w:r w:rsidRPr="00847145">
        <w:rPr>
          <w:rFonts w:ascii="Tahoma" w:hAnsi="Tahoma" w:cs="Tahoma"/>
          <w:sz w:val="21"/>
          <w:szCs w:val="21"/>
        </w:rPr>
        <w:t xml:space="preserve"> materiálů tak, aby nevznikly žádné škody na sousedních pozemcích,</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lastRenderedPageBreak/>
        <w:t>předání odpadu k odstranění na řízenou skládku nebo jiný způsob jeho odstranění nebo využití v souladu se zákonem č. 5</w:t>
      </w:r>
      <w:r w:rsidR="00F665EF">
        <w:rPr>
          <w:rFonts w:ascii="Tahoma" w:hAnsi="Tahoma" w:cs="Tahoma"/>
          <w:sz w:val="21"/>
          <w:szCs w:val="21"/>
        </w:rPr>
        <w:t>41</w:t>
      </w:r>
      <w:r w:rsidRPr="00847145">
        <w:rPr>
          <w:rFonts w:ascii="Tahoma" w:hAnsi="Tahoma" w:cs="Tahoma"/>
          <w:sz w:val="21"/>
          <w:szCs w:val="21"/>
        </w:rPr>
        <w:t>/20</w:t>
      </w:r>
      <w:r w:rsidR="00F665EF">
        <w:rPr>
          <w:rFonts w:ascii="Tahoma" w:hAnsi="Tahoma" w:cs="Tahoma"/>
          <w:sz w:val="21"/>
          <w:szCs w:val="21"/>
        </w:rPr>
        <w:t>20</w:t>
      </w:r>
      <w:r w:rsidRPr="00847145">
        <w:rPr>
          <w:rFonts w:ascii="Tahoma" w:hAnsi="Tahoma" w:cs="Tahoma"/>
          <w:sz w:val="21"/>
          <w:szCs w:val="21"/>
        </w:rPr>
        <w:t xml:space="preserve"> Sb., o odpadech a o změně některých dalších zákonů, ve znění pozdějších předpisů (dále jen „zákon o odpadech“); o způsobu nakládání s odpadem bude objednateli předložen písemný doklad vystavený příslušnou oprávněnou osobou podle zákona o odpadech,</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návrh provozních řádů technických zařízení, dodávka všech dokladů o zkouškách, revizích, atestech a provozních návodů a předpisů v českém jazyce, včetně zaškolení obsluhy, </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provedení předepsaných zkoušek dle platných právních předpisů a technických norem, úspěšné provedení těchto zkoušek je podmínkou k převzetí díla,</w:t>
      </w:r>
    </w:p>
    <w:p w:rsid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udržování stavbou dotčených zpevněných ploch, veřejných komunikací a výjezdů ze staveniště v čistotě a jejich uvedení do původního stavu, </w:t>
      </w:r>
    </w:p>
    <w:p w:rsidR="00A901DE" w:rsidRPr="00847145" w:rsidRDefault="00A901DE" w:rsidP="00EA3786">
      <w:pPr>
        <w:pStyle w:val="Zkladntext"/>
        <w:tabs>
          <w:tab w:val="left" w:pos="360"/>
          <w:tab w:val="left" w:pos="426"/>
          <w:tab w:val="left" w:pos="709"/>
          <w:tab w:val="left" w:pos="1260"/>
          <w:tab w:val="left" w:pos="1980"/>
          <w:tab w:val="left" w:pos="3960"/>
        </w:tabs>
        <w:spacing w:after="60"/>
        <w:ind w:left="720"/>
        <w:jc w:val="both"/>
        <w:rPr>
          <w:rFonts w:ascii="Tahoma" w:hAnsi="Tahoma" w:cs="Tahoma"/>
          <w:sz w:val="21"/>
          <w:szCs w:val="21"/>
        </w:rPr>
      </w:pP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zajištění zpracování všech případných dalších dokumentací potřebných pro provedení a řádné užívání díla, zejména zpracování dílenské a výrobní dokumentace potřebné pro provedení stavby; </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povinnost zhotovitele v rámci realizace díla zpracovávat návrhy dodatečných prací (dále jen více práce) a neprováděných prací (dále jen </w:t>
      </w:r>
      <w:proofErr w:type="spellStart"/>
      <w:r w:rsidRPr="00847145">
        <w:rPr>
          <w:rFonts w:ascii="Tahoma" w:hAnsi="Tahoma" w:cs="Tahoma"/>
          <w:sz w:val="21"/>
          <w:szCs w:val="21"/>
        </w:rPr>
        <w:t>méněpráce</w:t>
      </w:r>
      <w:proofErr w:type="spellEnd"/>
      <w:r w:rsidRPr="00847145">
        <w:rPr>
          <w:rFonts w:ascii="Tahoma" w:hAnsi="Tahoma" w:cs="Tahoma"/>
          <w:sz w:val="21"/>
          <w:szCs w:val="21"/>
        </w:rPr>
        <w:t>) formou změnových listů dle ujednání v této smlouvě.</w:t>
      </w:r>
    </w:p>
    <w:p w:rsidR="00847145" w:rsidRDefault="00847145" w:rsidP="00847145">
      <w:pPr>
        <w:numPr>
          <w:ilvl w:val="1"/>
          <w:numId w:val="2"/>
        </w:numPr>
        <w:tabs>
          <w:tab w:val="clear" w:pos="360"/>
        </w:tabs>
        <w:autoSpaceDE w:val="0"/>
        <w:autoSpaceDN w:val="0"/>
        <w:adjustRightInd w:val="0"/>
        <w:spacing w:after="0" w:line="240" w:lineRule="auto"/>
        <w:ind w:left="284" w:hanging="426"/>
        <w:jc w:val="both"/>
        <w:rPr>
          <w:rFonts w:ascii="Tahoma" w:hAnsi="Tahoma" w:cs="Tahoma"/>
          <w:sz w:val="21"/>
          <w:szCs w:val="21"/>
        </w:rPr>
      </w:pPr>
      <w:r w:rsidRPr="00847145">
        <w:rPr>
          <w:rFonts w:ascii="Tahoma" w:hAnsi="Tahoma" w:cs="Tahoma"/>
          <w:sz w:val="21"/>
          <w:szCs w:val="21"/>
        </w:rPr>
        <w:t>Dokumentace skutečného provedení díla bude zpracována v souladu s</w:t>
      </w:r>
      <w:r w:rsidR="00DC074D">
        <w:rPr>
          <w:rFonts w:ascii="Tahoma" w:hAnsi="Tahoma" w:cs="Tahoma"/>
          <w:sz w:val="21"/>
          <w:szCs w:val="21"/>
        </w:rPr>
        <w:t>e</w:t>
      </w:r>
      <w:r w:rsidR="002872F2">
        <w:rPr>
          <w:rFonts w:ascii="Tahoma" w:hAnsi="Tahoma" w:cs="Tahoma"/>
          <w:sz w:val="21"/>
          <w:szCs w:val="21"/>
        </w:rPr>
        <w:t> </w:t>
      </w:r>
      <w:r w:rsidR="00DC074D" w:rsidRPr="00DC074D">
        <w:rPr>
          <w:rFonts w:ascii="Tahoma" w:hAnsi="Tahoma" w:cs="Tahoma"/>
          <w:sz w:val="21"/>
          <w:szCs w:val="21"/>
        </w:rPr>
        <w:t>zákon</w:t>
      </w:r>
      <w:r w:rsidR="00DC074D">
        <w:rPr>
          <w:rFonts w:ascii="Tahoma" w:hAnsi="Tahoma" w:cs="Tahoma"/>
          <w:sz w:val="21"/>
          <w:szCs w:val="21"/>
        </w:rPr>
        <w:t>em</w:t>
      </w:r>
      <w:r w:rsidR="00DC074D" w:rsidRPr="00DC074D">
        <w:rPr>
          <w:rFonts w:ascii="Tahoma" w:hAnsi="Tahoma" w:cs="Tahoma"/>
          <w:sz w:val="21"/>
          <w:szCs w:val="21"/>
        </w:rPr>
        <w:t xml:space="preserve"> č. 283/2021 Sb., stavební zákon, ve znění pozdějších předpisů</w:t>
      </w:r>
      <w:r w:rsidR="00AF5262">
        <w:rPr>
          <w:rFonts w:ascii="Tahoma" w:hAnsi="Tahoma" w:cs="Tahoma"/>
          <w:sz w:val="21"/>
          <w:szCs w:val="21"/>
        </w:rPr>
        <w:t>,</w:t>
      </w:r>
      <w:r w:rsidR="00DC074D" w:rsidRPr="00DC074D">
        <w:rPr>
          <w:rFonts w:ascii="Tahoma" w:hAnsi="Tahoma" w:cs="Tahoma"/>
          <w:sz w:val="21"/>
          <w:szCs w:val="21"/>
        </w:rPr>
        <w:t xml:space="preserve"> </w:t>
      </w:r>
      <w:bookmarkStart w:id="1" w:name="_Hlk189652934"/>
      <w:r w:rsidRPr="00847145">
        <w:rPr>
          <w:rFonts w:ascii="Tahoma" w:hAnsi="Tahoma" w:cs="Tahoma"/>
          <w:sz w:val="21"/>
          <w:szCs w:val="21"/>
        </w:rPr>
        <w:t>vyhláškou</w:t>
      </w:r>
      <w:r w:rsidR="002872F2">
        <w:rPr>
          <w:rFonts w:ascii="Tahoma" w:hAnsi="Tahoma" w:cs="Tahoma"/>
          <w:sz w:val="21"/>
          <w:szCs w:val="21"/>
        </w:rPr>
        <w:t xml:space="preserve"> č.</w:t>
      </w:r>
      <w:r w:rsidRPr="00847145">
        <w:rPr>
          <w:rFonts w:ascii="Tahoma" w:hAnsi="Tahoma" w:cs="Tahoma"/>
          <w:sz w:val="21"/>
          <w:szCs w:val="21"/>
        </w:rPr>
        <w:t xml:space="preserve"> </w:t>
      </w:r>
      <w:r w:rsidR="00EB43D2">
        <w:rPr>
          <w:rFonts w:ascii="Tahoma" w:hAnsi="Tahoma" w:cs="Tahoma"/>
          <w:sz w:val="21"/>
          <w:szCs w:val="21"/>
        </w:rPr>
        <w:t>131</w:t>
      </w:r>
      <w:r w:rsidRPr="00847145">
        <w:rPr>
          <w:rFonts w:ascii="Tahoma" w:hAnsi="Tahoma" w:cs="Tahoma"/>
          <w:sz w:val="21"/>
          <w:szCs w:val="21"/>
        </w:rPr>
        <w:t>/2</w:t>
      </w:r>
      <w:r w:rsidR="00EB43D2">
        <w:rPr>
          <w:rFonts w:ascii="Tahoma" w:hAnsi="Tahoma" w:cs="Tahoma"/>
          <w:sz w:val="21"/>
          <w:szCs w:val="21"/>
        </w:rPr>
        <w:t>024</w:t>
      </w:r>
      <w:r w:rsidRPr="00847145">
        <w:rPr>
          <w:rFonts w:ascii="Tahoma" w:hAnsi="Tahoma" w:cs="Tahoma"/>
          <w:sz w:val="21"/>
          <w:szCs w:val="21"/>
        </w:rPr>
        <w:t xml:space="preserve"> Sb., o dokumentaci staveb</w:t>
      </w:r>
      <w:r w:rsidRPr="00847145">
        <w:rPr>
          <w:rFonts w:ascii="Tahoma" w:hAnsi="Tahoma" w:cs="Tahoma"/>
          <w:sz w:val="21"/>
          <w:szCs w:val="21"/>
          <w:lang w:eastAsia="cs-CZ"/>
        </w:rPr>
        <w:t>,</w:t>
      </w:r>
      <w:r w:rsidRPr="00847145">
        <w:rPr>
          <w:rFonts w:ascii="Tahoma" w:hAnsi="Tahoma" w:cs="Tahoma"/>
          <w:sz w:val="21"/>
          <w:szCs w:val="21"/>
        </w:rPr>
        <w:t xml:space="preserve"> </w:t>
      </w:r>
      <w:r w:rsidR="00EB43D2">
        <w:rPr>
          <w:rFonts w:ascii="Tahoma" w:hAnsi="Tahoma" w:cs="Tahoma"/>
          <w:sz w:val="21"/>
          <w:szCs w:val="21"/>
        </w:rPr>
        <w:t>a vyhlášk</w:t>
      </w:r>
      <w:r w:rsidR="00AF5262">
        <w:rPr>
          <w:rFonts w:ascii="Tahoma" w:hAnsi="Tahoma" w:cs="Tahoma"/>
          <w:sz w:val="21"/>
          <w:szCs w:val="21"/>
        </w:rPr>
        <w:t>ou</w:t>
      </w:r>
      <w:r w:rsidR="00EB43D2">
        <w:rPr>
          <w:rFonts w:ascii="Tahoma" w:hAnsi="Tahoma" w:cs="Tahoma"/>
          <w:sz w:val="21"/>
          <w:szCs w:val="21"/>
        </w:rPr>
        <w:t xml:space="preserve"> č. 146/2024</w:t>
      </w:r>
      <w:r w:rsidR="003B230B">
        <w:rPr>
          <w:rFonts w:ascii="Tahoma" w:hAnsi="Tahoma" w:cs="Tahoma"/>
          <w:sz w:val="21"/>
          <w:szCs w:val="21"/>
        </w:rPr>
        <w:t xml:space="preserve"> Sb., </w:t>
      </w:r>
      <w:r w:rsidR="00AF5262">
        <w:rPr>
          <w:rFonts w:ascii="Tahoma" w:hAnsi="Tahoma" w:cs="Tahoma"/>
          <w:sz w:val="21"/>
          <w:szCs w:val="21"/>
        </w:rPr>
        <w:t>o požadavcích na výstavbu</w:t>
      </w:r>
      <w:bookmarkEnd w:id="1"/>
      <w:r w:rsidRPr="00847145">
        <w:rPr>
          <w:rFonts w:ascii="Tahoma" w:hAnsi="Tahoma" w:cs="Tahoma"/>
          <w:sz w:val="21"/>
          <w:szCs w:val="21"/>
        </w:rPr>
        <w:t>,</w:t>
      </w:r>
      <w:r w:rsidR="00DC074D" w:rsidRPr="00DC074D">
        <w:t xml:space="preserve"> </w:t>
      </w:r>
      <w:r w:rsidR="00DC074D" w:rsidRPr="00847145">
        <w:rPr>
          <w:rFonts w:ascii="Tahoma" w:hAnsi="Tahoma" w:cs="Tahoma"/>
          <w:sz w:val="21"/>
          <w:szCs w:val="21"/>
        </w:rPr>
        <w:t>následujícím</w:t>
      </w:r>
      <w:r w:rsidRPr="00847145">
        <w:rPr>
          <w:rFonts w:ascii="Tahoma" w:hAnsi="Tahoma" w:cs="Tahoma"/>
          <w:sz w:val="21"/>
          <w:szCs w:val="21"/>
        </w:rPr>
        <w:t xml:space="preserve"> způsobem:</w:t>
      </w:r>
    </w:p>
    <w:p w:rsidR="005D7CC0" w:rsidRPr="00847145" w:rsidRDefault="005D7CC0" w:rsidP="005D7CC0">
      <w:pPr>
        <w:autoSpaceDE w:val="0"/>
        <w:autoSpaceDN w:val="0"/>
        <w:adjustRightInd w:val="0"/>
        <w:spacing w:after="0" w:line="240" w:lineRule="auto"/>
        <w:ind w:left="284"/>
        <w:jc w:val="both"/>
        <w:rPr>
          <w:rFonts w:ascii="Tahoma" w:hAnsi="Tahoma" w:cs="Tahoma"/>
          <w:sz w:val="21"/>
          <w:szCs w:val="21"/>
        </w:rPr>
      </w:pPr>
    </w:p>
    <w:p w:rsidR="00847145" w:rsidRPr="00847145" w:rsidRDefault="00847145" w:rsidP="00847145">
      <w:pPr>
        <w:pStyle w:val="Zkladntext"/>
        <w:numPr>
          <w:ilvl w:val="0"/>
          <w:numId w:val="3"/>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do projektové dokumentace budou zřetelně vyznačeny všechny změny, k nimž došlo v průběhu zhotovení díla,</w:t>
      </w:r>
    </w:p>
    <w:p w:rsidR="00847145" w:rsidRPr="00847145" w:rsidRDefault="00847145" w:rsidP="00847145">
      <w:pPr>
        <w:pStyle w:val="Zkladntext"/>
        <w:numPr>
          <w:ilvl w:val="0"/>
          <w:numId w:val="3"/>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ty části projektové dokumentace, u kterých nedošlo k žádným změnám, budou označeny nápisem „beze změn“,</w:t>
      </w:r>
    </w:p>
    <w:p w:rsidR="00847145" w:rsidRPr="00847145" w:rsidRDefault="00847145" w:rsidP="00847145">
      <w:pPr>
        <w:pStyle w:val="Zkladntext"/>
        <w:numPr>
          <w:ilvl w:val="0"/>
          <w:numId w:val="3"/>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každý výkres (v tištěné formě) dokumentace skutečného provedení díla bude opatřen jménem a příjmením zpracovatele dokumentace skutečného provedení díla, jeho podpisem, datem a razítkem zhotovitele,</w:t>
      </w:r>
    </w:p>
    <w:p w:rsidR="00AF5262" w:rsidRDefault="00847145" w:rsidP="00847145">
      <w:pPr>
        <w:pStyle w:val="Zkladntext"/>
        <w:numPr>
          <w:ilvl w:val="0"/>
          <w:numId w:val="3"/>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u výkresů obsahujících změnu proti projektové dokumentaci bude umístěn odkaz na doklad, ze kterého bude vyplývat projednání změny s odpovědnou osobou objednatele a její souhlasné stanovisko případně na doklad, jímž byla změna povolena příslušným stavebním úřadem.</w:t>
      </w:r>
    </w:p>
    <w:p w:rsidR="00847145" w:rsidRPr="00847145" w:rsidRDefault="00847145" w:rsidP="00AF5262">
      <w:pPr>
        <w:pStyle w:val="Zkladntext"/>
        <w:tabs>
          <w:tab w:val="left" w:pos="360"/>
          <w:tab w:val="left" w:pos="426"/>
          <w:tab w:val="left" w:pos="709"/>
          <w:tab w:val="left" w:pos="1260"/>
          <w:tab w:val="left" w:pos="1980"/>
          <w:tab w:val="left" w:pos="3960"/>
        </w:tabs>
        <w:spacing w:after="60"/>
        <w:ind w:left="720"/>
        <w:jc w:val="both"/>
        <w:rPr>
          <w:rFonts w:ascii="Tahoma" w:hAnsi="Tahoma" w:cs="Tahoma"/>
          <w:sz w:val="21"/>
          <w:szCs w:val="21"/>
        </w:rPr>
      </w:pPr>
      <w:r w:rsidRPr="00847145">
        <w:rPr>
          <w:rFonts w:ascii="Tahoma" w:hAnsi="Tahoma" w:cs="Tahoma"/>
          <w:sz w:val="21"/>
          <w:szCs w:val="21"/>
        </w:rPr>
        <w:t xml:space="preserve">   </w:t>
      </w:r>
    </w:p>
    <w:p w:rsidR="00847145" w:rsidRPr="00847145" w:rsidRDefault="00847145" w:rsidP="00847145">
      <w:pPr>
        <w:numPr>
          <w:ilvl w:val="1"/>
          <w:numId w:val="2"/>
        </w:numPr>
        <w:tabs>
          <w:tab w:val="clear" w:pos="360"/>
        </w:tabs>
        <w:autoSpaceDE w:val="0"/>
        <w:autoSpaceDN w:val="0"/>
        <w:adjustRightInd w:val="0"/>
        <w:spacing w:after="0" w:line="240" w:lineRule="auto"/>
        <w:ind w:left="284" w:hanging="426"/>
        <w:jc w:val="both"/>
        <w:rPr>
          <w:rFonts w:ascii="Tahoma" w:hAnsi="Tahoma" w:cs="Tahoma"/>
          <w:sz w:val="21"/>
          <w:szCs w:val="21"/>
        </w:rPr>
      </w:pPr>
      <w:r w:rsidRPr="00847145">
        <w:rPr>
          <w:rFonts w:ascii="Tahoma" w:hAnsi="Tahoma" w:cs="Tahoma"/>
          <w:sz w:val="21"/>
          <w:szCs w:val="21"/>
        </w:rPr>
        <w:t>Zhotovitel je povinen v rámci předmětu díla provést veškeré práce, služby, dodávky a výkony, kterých je třeba trvale nebo dočasně k zahájení, provedení, dokončení a předání díla, k jeho uvedení do řádného provozu. Pro zajištění kvality prací je zhotovitel povinen provést stavbu v souladu s technickými kvalitativními podmínkami (TKP), platnými ČSN, a technologickými předpisy a postupy platnými pro výše uvedené technologie, a to zejména v souladu:</w:t>
      </w:r>
    </w:p>
    <w:p w:rsidR="00847145" w:rsidRPr="00847145" w:rsidRDefault="00847145"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sidRPr="00847145">
        <w:rPr>
          <w:rFonts w:ascii="Tahoma" w:hAnsi="Tahoma" w:cs="Tahoma"/>
          <w:sz w:val="21"/>
          <w:szCs w:val="21"/>
        </w:rPr>
        <w:t>se zadáním a projektovou dokumentací stavby</w:t>
      </w:r>
    </w:p>
    <w:p w:rsidR="00847145" w:rsidRPr="00847145" w:rsidRDefault="00DC074D"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Pr>
          <w:rFonts w:ascii="Tahoma" w:hAnsi="Tahoma" w:cs="Tahoma"/>
          <w:sz w:val="21"/>
          <w:szCs w:val="21"/>
        </w:rPr>
        <w:t xml:space="preserve">se </w:t>
      </w:r>
      <w:r w:rsidRPr="00DC074D">
        <w:rPr>
          <w:rFonts w:ascii="Tahoma" w:hAnsi="Tahoma" w:cs="Tahoma"/>
          <w:sz w:val="21"/>
          <w:szCs w:val="21"/>
        </w:rPr>
        <w:t>zákon</w:t>
      </w:r>
      <w:r>
        <w:rPr>
          <w:rFonts w:ascii="Tahoma" w:hAnsi="Tahoma" w:cs="Tahoma"/>
          <w:sz w:val="21"/>
          <w:szCs w:val="21"/>
        </w:rPr>
        <w:t>em</w:t>
      </w:r>
      <w:r w:rsidRPr="00DC074D">
        <w:rPr>
          <w:rFonts w:ascii="Tahoma" w:hAnsi="Tahoma" w:cs="Tahoma"/>
          <w:sz w:val="21"/>
          <w:szCs w:val="21"/>
        </w:rPr>
        <w:t xml:space="preserve"> č. 283/2021 Sb., stavební zákon, ve znění pozdějších předpisů</w:t>
      </w:r>
      <w:r w:rsidR="00847145" w:rsidRPr="00847145">
        <w:rPr>
          <w:rFonts w:ascii="Tahoma" w:hAnsi="Tahoma" w:cs="Tahoma"/>
          <w:sz w:val="21"/>
          <w:szCs w:val="21"/>
        </w:rPr>
        <w:t xml:space="preserve">, </w:t>
      </w:r>
      <w:r w:rsidR="00AB2C2E" w:rsidRPr="00847145">
        <w:rPr>
          <w:rFonts w:ascii="Tahoma" w:hAnsi="Tahoma" w:cs="Tahoma"/>
          <w:sz w:val="21"/>
          <w:szCs w:val="21"/>
        </w:rPr>
        <w:t>vyhlášky č.</w:t>
      </w:r>
      <w:r w:rsidR="00847145" w:rsidRPr="00847145">
        <w:rPr>
          <w:rFonts w:ascii="Tahoma" w:hAnsi="Tahoma" w:cs="Tahoma"/>
          <w:sz w:val="21"/>
          <w:szCs w:val="21"/>
        </w:rPr>
        <w:t xml:space="preserve"> 503/2006 Sb., kterou se provádějí některá ustanovení stavebního zákona ve věcech stavebního řádu, a zákony souvisejícími, </w:t>
      </w:r>
    </w:p>
    <w:p w:rsidR="00847145" w:rsidRPr="00847145" w:rsidRDefault="00847145"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sidRPr="00847145">
        <w:rPr>
          <w:rFonts w:ascii="Tahoma" w:hAnsi="Tahoma" w:cs="Tahoma"/>
          <w:sz w:val="21"/>
          <w:szCs w:val="21"/>
        </w:rPr>
        <w:t xml:space="preserve">vyhláškou č. </w:t>
      </w:r>
      <w:r w:rsidR="00007C91">
        <w:rPr>
          <w:rFonts w:ascii="Tahoma" w:hAnsi="Tahoma" w:cs="Tahoma"/>
          <w:sz w:val="21"/>
          <w:szCs w:val="21"/>
        </w:rPr>
        <w:t>146/2024</w:t>
      </w:r>
      <w:r w:rsidRPr="00847145">
        <w:rPr>
          <w:rFonts w:ascii="Tahoma" w:hAnsi="Tahoma" w:cs="Tahoma"/>
          <w:sz w:val="21"/>
          <w:szCs w:val="21"/>
        </w:rPr>
        <w:t xml:space="preserve"> Sb., o technických požadavcích na stavby, </w:t>
      </w:r>
    </w:p>
    <w:p w:rsidR="00847145" w:rsidRPr="00847145" w:rsidRDefault="00847145"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sidRPr="00847145">
        <w:rPr>
          <w:rFonts w:ascii="Tahoma" w:hAnsi="Tahoma" w:cs="Tahoma"/>
          <w:sz w:val="21"/>
          <w:szCs w:val="21"/>
        </w:rPr>
        <w:t>dále v souladu s ČSN, EN, ON, TP, jimiž se definuje požadovaná kvalita a způsob její kontroly,</w:t>
      </w:r>
    </w:p>
    <w:p w:rsidR="00847145" w:rsidRDefault="00847145"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sidRPr="00847145">
        <w:rPr>
          <w:rFonts w:ascii="Tahoma" w:hAnsi="Tahoma" w:cs="Tahoma"/>
          <w:sz w:val="21"/>
          <w:szCs w:val="21"/>
        </w:rPr>
        <w:t xml:space="preserve">technickými a technologickými normami a podmínkami, které odpovídají standardu současně známých a užívaných technologií a postupu pro daný typ staveb a z toho vyplývající kvality díla, při použití běžných materiálů, standardních výrobků a konstrukcí zaručujících vlastnosti podle stavebního zákona a nařízení vlády č. 163/2002 Sb., kterým se stanoví technické požadavky na vybrané stavební výrobky, v souladu se zákonem č. 22/1997 Sb., o technických požadavcích na výrobky v platném znění a dalších prováděcích předpisů v platném znění. </w:t>
      </w:r>
    </w:p>
    <w:p w:rsidR="00A60FB9" w:rsidRPr="00847145" w:rsidRDefault="00A60FB9" w:rsidP="00A60FB9">
      <w:pPr>
        <w:pStyle w:val="Odstavecseseznamem"/>
        <w:autoSpaceDE w:val="0"/>
        <w:autoSpaceDN w:val="0"/>
        <w:adjustRightInd w:val="0"/>
        <w:spacing w:after="0" w:line="240" w:lineRule="auto"/>
        <w:jc w:val="both"/>
        <w:rPr>
          <w:rFonts w:ascii="Tahoma" w:hAnsi="Tahoma" w:cs="Tahoma"/>
          <w:sz w:val="21"/>
          <w:szCs w:val="21"/>
        </w:rPr>
      </w:pPr>
    </w:p>
    <w:p w:rsidR="00847145" w:rsidRPr="00847145" w:rsidRDefault="00847145" w:rsidP="00847145">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lastRenderedPageBreak/>
        <w:t>Dodržení kvality všech dodávek a prací sjednaných touto smlouvou je obligatorní povinností zhotovitele a nebude zhoršena povětrnostními podmínkami v průběhu provádění prací. Jakost dodávaných materiálů a konstrukcí bude dokladována předepsaným způsobem při kontrolních prohlídkách a při předání a převzetí díla. Nedodání uvedených dokladů může být důvodem pro zastavení prací nebo nepřevzetí dokončeného díla.</w:t>
      </w:r>
    </w:p>
    <w:p w:rsidR="00847145" w:rsidRPr="00847145" w:rsidRDefault="00847145" w:rsidP="00847145">
      <w:pPr>
        <w:pStyle w:val="Odstavecseseznamem"/>
        <w:autoSpaceDE w:val="0"/>
        <w:autoSpaceDN w:val="0"/>
        <w:adjustRightInd w:val="0"/>
        <w:spacing w:after="0" w:line="240" w:lineRule="auto"/>
        <w:ind w:left="360" w:hanging="426"/>
        <w:jc w:val="both"/>
        <w:rPr>
          <w:rFonts w:ascii="Tahoma" w:hAnsi="Tahoma" w:cs="Tahoma"/>
          <w:sz w:val="21"/>
          <w:szCs w:val="21"/>
        </w:rPr>
      </w:pPr>
    </w:p>
    <w:p w:rsidR="00847145" w:rsidRPr="00847145" w:rsidRDefault="00847145" w:rsidP="00AB2C2E">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t>Zhotovitel uzavřením smlouvy potvrzuje, že se v plném rozsahu seznámil s rozsahem a povahou díla a s místem a podmínkami provádění díla, že jsou mu známy veškeré technické, kvalitativní a jiné podmínky nezbytné k realizaci díla, a že disponuje takovými kapacitami a odbornými znalostmi, které jsou k provedení díla nezbytné.</w:t>
      </w:r>
    </w:p>
    <w:p w:rsidR="00847145" w:rsidRPr="00847145" w:rsidRDefault="00847145" w:rsidP="00847145">
      <w:pPr>
        <w:autoSpaceDE w:val="0"/>
        <w:autoSpaceDN w:val="0"/>
        <w:adjustRightInd w:val="0"/>
        <w:spacing w:after="0" w:line="240" w:lineRule="auto"/>
        <w:ind w:left="284"/>
        <w:jc w:val="both"/>
        <w:rPr>
          <w:rFonts w:ascii="Tahoma" w:hAnsi="Tahoma" w:cs="Tahoma"/>
          <w:b/>
          <w:sz w:val="21"/>
          <w:szCs w:val="21"/>
          <w:lang w:eastAsia="cs-CZ"/>
        </w:rPr>
      </w:pPr>
    </w:p>
    <w:p w:rsidR="00847145" w:rsidRPr="00847145" w:rsidRDefault="00847145" w:rsidP="00AB2C2E">
      <w:pPr>
        <w:pStyle w:val="Odstavecseseznamem"/>
        <w:numPr>
          <w:ilvl w:val="1"/>
          <w:numId w:val="2"/>
        </w:numPr>
        <w:spacing w:after="0" w:line="240" w:lineRule="auto"/>
        <w:ind w:left="357" w:hanging="357"/>
        <w:jc w:val="both"/>
        <w:rPr>
          <w:rFonts w:ascii="Tahoma" w:hAnsi="Tahoma" w:cs="Tahoma"/>
          <w:b/>
          <w:sz w:val="21"/>
          <w:szCs w:val="21"/>
          <w:lang w:eastAsia="cs-CZ"/>
        </w:rPr>
      </w:pPr>
      <w:r w:rsidRPr="00847145">
        <w:rPr>
          <w:rFonts w:ascii="Tahoma" w:hAnsi="Tahoma" w:cs="Tahoma"/>
          <w:sz w:val="21"/>
          <w:szCs w:val="21"/>
          <w:lang w:eastAsia="cs-CZ"/>
        </w:rPr>
        <w:t xml:space="preserve">Dojde-li při realizaci díla k jakýmkoli změnám, doplňkům nebo rozšíření předmětu díla vyplývajících z dodatečného požadavku objednatele, nebo podmínek při provádění díla, které zhotovitel nemohl ani na základě svých odborných znalostí předvídat, nebo z vad projektové dokumentace, které zhotovitel nemohl zjistit ani na základě svých odborných znalostí, je zhotovitel povinen tuto skutečnost neprodleně oznámit objednateli a postupovat dle ujednání v článku 7 této smlouvy. </w:t>
      </w:r>
    </w:p>
    <w:p w:rsidR="00847145" w:rsidRPr="00847145" w:rsidRDefault="00847145" w:rsidP="00847145">
      <w:pPr>
        <w:pStyle w:val="Zkladntext"/>
        <w:keepLines/>
        <w:suppressAutoHyphens/>
        <w:jc w:val="both"/>
        <w:rPr>
          <w:rFonts w:ascii="Tahoma" w:hAnsi="Tahoma" w:cs="Tahoma"/>
          <w:b/>
          <w:sz w:val="21"/>
          <w:szCs w:val="21"/>
        </w:rPr>
      </w:pPr>
    </w:p>
    <w:p w:rsidR="00847145" w:rsidRPr="00847145" w:rsidRDefault="00847145" w:rsidP="00847145">
      <w:pPr>
        <w:pStyle w:val="Zkladntext"/>
        <w:keepLines/>
        <w:suppressAutoHyphens/>
        <w:jc w:val="both"/>
        <w:rPr>
          <w:rFonts w:ascii="Tahoma" w:hAnsi="Tahoma" w:cs="Tahoma"/>
          <w:b/>
          <w:sz w:val="21"/>
          <w:szCs w:val="21"/>
        </w:rPr>
      </w:pPr>
      <w:r w:rsidRPr="00847145">
        <w:rPr>
          <w:rFonts w:ascii="Tahoma" w:hAnsi="Tahoma" w:cs="Tahoma"/>
          <w:b/>
          <w:sz w:val="21"/>
          <w:szCs w:val="21"/>
        </w:rPr>
        <w:t>Vlastnictví k dílu, nebezpečí škody</w:t>
      </w:r>
    </w:p>
    <w:p w:rsidR="00847145" w:rsidRPr="00847145" w:rsidRDefault="00847145" w:rsidP="00847145">
      <w:pPr>
        <w:autoSpaceDE w:val="0"/>
        <w:autoSpaceDN w:val="0"/>
        <w:adjustRightInd w:val="0"/>
        <w:spacing w:after="0" w:line="240" w:lineRule="auto"/>
        <w:jc w:val="both"/>
        <w:rPr>
          <w:rFonts w:ascii="Tahoma" w:hAnsi="Tahoma" w:cs="Tahoma"/>
          <w:b/>
          <w:sz w:val="21"/>
          <w:szCs w:val="21"/>
          <w:lang w:eastAsia="cs-CZ"/>
        </w:rPr>
      </w:pPr>
    </w:p>
    <w:p w:rsidR="00847145" w:rsidRPr="00847145" w:rsidRDefault="00847145" w:rsidP="00427E5F">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t>Vlastníkem díla či jeho části se stává objednatel okamžikem zapracování materiálů a výrobků.</w:t>
      </w:r>
    </w:p>
    <w:p w:rsidR="00847145" w:rsidRPr="00847145" w:rsidRDefault="00847145" w:rsidP="00847145">
      <w:pPr>
        <w:autoSpaceDE w:val="0"/>
        <w:autoSpaceDN w:val="0"/>
        <w:adjustRightInd w:val="0"/>
        <w:spacing w:after="0" w:line="240" w:lineRule="auto"/>
        <w:ind w:left="284"/>
        <w:jc w:val="both"/>
        <w:rPr>
          <w:rFonts w:ascii="Tahoma" w:hAnsi="Tahoma" w:cs="Tahoma"/>
          <w:sz w:val="21"/>
          <w:szCs w:val="21"/>
        </w:rPr>
      </w:pPr>
    </w:p>
    <w:p w:rsidR="00847145" w:rsidRPr="00847145" w:rsidRDefault="00847145" w:rsidP="00427E5F">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t>Zhotovitel nese nebezpečí škody na díle od okamžiku převzetí staveniště do okamžiku převzetí provedeného díla objednatelem.</w:t>
      </w:r>
    </w:p>
    <w:p w:rsidR="00847145" w:rsidRPr="00847145" w:rsidRDefault="00847145" w:rsidP="00847145">
      <w:pPr>
        <w:pStyle w:val="Zkladntext"/>
        <w:keepLines/>
        <w:suppressAutoHyphens/>
        <w:ind w:left="426"/>
        <w:jc w:val="both"/>
        <w:rPr>
          <w:rFonts w:ascii="Tahoma" w:hAnsi="Tahoma" w:cs="Tahoma"/>
          <w:sz w:val="21"/>
          <w:szCs w:val="21"/>
        </w:rPr>
      </w:pPr>
    </w:p>
    <w:p w:rsidR="00847145" w:rsidRPr="00847145" w:rsidRDefault="00847145" w:rsidP="00427E5F">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t xml:space="preserve">Zhotovitel nese veškerou odpovědnost za péči o dílo a své vybavení, materiály, technologická zařízení až do doby převzetí díla objednatelem. </w:t>
      </w:r>
    </w:p>
    <w:p w:rsidR="00165264" w:rsidRDefault="00165264" w:rsidP="00847145">
      <w:pPr>
        <w:pStyle w:val="bllzaklad"/>
        <w:keepNext/>
        <w:spacing w:after="0"/>
        <w:jc w:val="center"/>
        <w:rPr>
          <w:rFonts w:ascii="Tahoma" w:hAnsi="Tahoma" w:cs="Tahoma"/>
          <w:b/>
          <w:sz w:val="21"/>
          <w:szCs w:val="21"/>
        </w:rPr>
      </w:pPr>
    </w:p>
    <w:p w:rsidR="00847145" w:rsidRPr="00847145" w:rsidRDefault="00847145" w:rsidP="00847145">
      <w:pPr>
        <w:pStyle w:val="bllzaklad"/>
        <w:keepNext/>
        <w:spacing w:after="0"/>
        <w:jc w:val="center"/>
        <w:rPr>
          <w:rFonts w:ascii="Tahoma" w:hAnsi="Tahoma" w:cs="Tahoma"/>
          <w:b/>
          <w:sz w:val="21"/>
          <w:szCs w:val="21"/>
        </w:rPr>
      </w:pPr>
      <w:r w:rsidRPr="00847145">
        <w:rPr>
          <w:rFonts w:ascii="Tahoma" w:hAnsi="Tahoma" w:cs="Tahoma"/>
          <w:b/>
          <w:sz w:val="21"/>
          <w:szCs w:val="21"/>
        </w:rPr>
        <w:t>ČLÁNEK 3</w:t>
      </w:r>
    </w:p>
    <w:p w:rsidR="00847145" w:rsidRPr="00847145" w:rsidRDefault="00847145" w:rsidP="00847145">
      <w:pPr>
        <w:keepNext/>
        <w:tabs>
          <w:tab w:val="left" w:pos="3969"/>
        </w:tabs>
        <w:spacing w:after="240" w:line="240" w:lineRule="auto"/>
        <w:ind w:left="284" w:hanging="284"/>
        <w:jc w:val="center"/>
        <w:rPr>
          <w:rFonts w:ascii="Tahoma" w:hAnsi="Tahoma" w:cs="Tahoma"/>
          <w:b/>
          <w:bCs/>
          <w:caps/>
          <w:sz w:val="21"/>
          <w:szCs w:val="21"/>
        </w:rPr>
      </w:pPr>
      <w:r w:rsidRPr="00847145">
        <w:rPr>
          <w:rFonts w:ascii="Tahoma" w:hAnsi="Tahoma" w:cs="Tahoma"/>
          <w:b/>
          <w:bCs/>
          <w:caps/>
          <w:sz w:val="21"/>
          <w:szCs w:val="21"/>
        </w:rPr>
        <w:t xml:space="preserve">Doba, místo plnění </w:t>
      </w:r>
    </w:p>
    <w:p w:rsidR="00847145" w:rsidRDefault="00847145" w:rsidP="00847145">
      <w:pPr>
        <w:pStyle w:val="Odstavecseseznamem"/>
        <w:keepLines/>
        <w:numPr>
          <w:ilvl w:val="0"/>
          <w:numId w:val="37"/>
        </w:numPr>
        <w:suppressAutoHyphens/>
        <w:spacing w:after="0" w:line="240" w:lineRule="auto"/>
        <w:ind w:left="284" w:hanging="426"/>
        <w:jc w:val="both"/>
        <w:rPr>
          <w:rFonts w:ascii="Tahoma" w:hAnsi="Tahoma" w:cs="Tahoma"/>
          <w:sz w:val="21"/>
          <w:szCs w:val="21"/>
          <w:lang w:eastAsia="cs-CZ"/>
        </w:rPr>
      </w:pPr>
      <w:r w:rsidRPr="00C403EA">
        <w:rPr>
          <w:rFonts w:ascii="Tahoma" w:hAnsi="Tahoma" w:cs="Tahoma"/>
          <w:sz w:val="21"/>
          <w:szCs w:val="21"/>
          <w:lang w:eastAsia="cs-CZ"/>
        </w:rPr>
        <w:t xml:space="preserve">Zhotovitel je povinen provést dílo </w:t>
      </w:r>
      <w:r w:rsidRPr="00C403EA">
        <w:rPr>
          <w:rFonts w:ascii="Tahoma" w:hAnsi="Tahoma" w:cs="Tahoma"/>
          <w:b/>
          <w:sz w:val="21"/>
          <w:szCs w:val="21"/>
          <w:lang w:eastAsia="cs-CZ"/>
        </w:rPr>
        <w:t xml:space="preserve">v termínu do </w:t>
      </w:r>
      <w:r w:rsidR="005D7CC0">
        <w:rPr>
          <w:rFonts w:ascii="Tahoma" w:hAnsi="Tahoma" w:cs="Tahoma"/>
          <w:b/>
          <w:sz w:val="21"/>
          <w:szCs w:val="21"/>
          <w:lang w:eastAsia="cs-CZ"/>
        </w:rPr>
        <w:t>1</w:t>
      </w:r>
      <w:r w:rsidR="00AF5262">
        <w:rPr>
          <w:rFonts w:ascii="Tahoma" w:hAnsi="Tahoma" w:cs="Tahoma"/>
          <w:b/>
          <w:sz w:val="21"/>
          <w:szCs w:val="21"/>
          <w:lang w:eastAsia="cs-CZ"/>
        </w:rPr>
        <w:t>8</w:t>
      </w:r>
      <w:r w:rsidRPr="00C403EA">
        <w:rPr>
          <w:rFonts w:ascii="Tahoma" w:hAnsi="Tahoma" w:cs="Tahoma"/>
          <w:b/>
          <w:sz w:val="21"/>
          <w:szCs w:val="21"/>
          <w:lang w:eastAsia="cs-CZ"/>
        </w:rPr>
        <w:t xml:space="preserve"> měsíců od </w:t>
      </w:r>
      <w:r w:rsidR="00AF5262">
        <w:rPr>
          <w:rFonts w:ascii="Tahoma" w:hAnsi="Tahoma" w:cs="Tahoma"/>
          <w:b/>
          <w:sz w:val="21"/>
          <w:szCs w:val="21"/>
          <w:lang w:eastAsia="cs-CZ"/>
        </w:rPr>
        <w:t xml:space="preserve">nabytí účinnosti </w:t>
      </w:r>
      <w:r w:rsidRPr="00C403EA">
        <w:rPr>
          <w:rFonts w:ascii="Tahoma" w:hAnsi="Tahoma" w:cs="Tahoma"/>
          <w:sz w:val="21"/>
          <w:szCs w:val="21"/>
          <w:lang w:eastAsia="cs-CZ"/>
        </w:rPr>
        <w:t xml:space="preserve">této smlouvy o dílo a v této lhůtě jej jako dokončené předat objednateli. </w:t>
      </w:r>
    </w:p>
    <w:p w:rsidR="004642D4" w:rsidRDefault="004642D4" w:rsidP="004642D4">
      <w:pPr>
        <w:pStyle w:val="Odstavecseseznamem"/>
        <w:keepLines/>
        <w:suppressAutoHyphens/>
        <w:spacing w:after="0" w:line="240" w:lineRule="auto"/>
        <w:ind w:left="284"/>
        <w:jc w:val="both"/>
        <w:rPr>
          <w:rFonts w:ascii="Tahoma" w:hAnsi="Tahoma" w:cs="Tahoma"/>
          <w:sz w:val="21"/>
          <w:szCs w:val="21"/>
          <w:lang w:eastAsia="cs-CZ"/>
        </w:rPr>
      </w:pPr>
    </w:p>
    <w:p w:rsidR="004642D4" w:rsidRDefault="004642D4" w:rsidP="004642D4">
      <w:pPr>
        <w:pStyle w:val="Odstavecseseznamem"/>
        <w:keepLines/>
        <w:numPr>
          <w:ilvl w:val="0"/>
          <w:numId w:val="37"/>
        </w:numPr>
        <w:suppressAutoHyphens/>
        <w:spacing w:after="0" w:line="240" w:lineRule="auto"/>
        <w:ind w:left="284" w:hanging="426"/>
        <w:jc w:val="both"/>
        <w:rPr>
          <w:rFonts w:ascii="Tahoma" w:hAnsi="Tahoma" w:cs="Tahoma"/>
          <w:sz w:val="21"/>
          <w:szCs w:val="21"/>
          <w:lang w:eastAsia="cs-CZ"/>
        </w:rPr>
      </w:pPr>
      <w:r w:rsidRPr="002E7DB3">
        <w:rPr>
          <w:rFonts w:ascii="Tahoma" w:hAnsi="Tahoma" w:cs="Tahoma"/>
          <w:b/>
          <w:sz w:val="21"/>
          <w:szCs w:val="21"/>
          <w:lang w:eastAsia="cs-CZ"/>
        </w:rPr>
        <w:t>V průběhu 30 dnů</w:t>
      </w:r>
      <w:r>
        <w:rPr>
          <w:rFonts w:ascii="Tahoma" w:hAnsi="Tahoma" w:cs="Tahoma"/>
          <w:sz w:val="21"/>
          <w:szCs w:val="21"/>
          <w:lang w:eastAsia="cs-CZ"/>
        </w:rPr>
        <w:t xml:space="preserve"> od </w:t>
      </w:r>
      <w:r w:rsidR="00AF5262">
        <w:rPr>
          <w:rFonts w:ascii="Tahoma" w:hAnsi="Tahoma" w:cs="Tahoma"/>
          <w:sz w:val="21"/>
          <w:szCs w:val="21"/>
          <w:lang w:eastAsia="cs-CZ"/>
        </w:rPr>
        <w:t xml:space="preserve">nabytí </w:t>
      </w:r>
      <w:r>
        <w:rPr>
          <w:rFonts w:ascii="Tahoma" w:hAnsi="Tahoma" w:cs="Tahoma"/>
          <w:sz w:val="21"/>
          <w:szCs w:val="21"/>
          <w:lang w:eastAsia="cs-CZ"/>
        </w:rPr>
        <w:t xml:space="preserve">účinnosti smlouvy </w:t>
      </w:r>
      <w:r w:rsidR="00AF5262">
        <w:rPr>
          <w:rFonts w:ascii="Tahoma" w:hAnsi="Tahoma" w:cs="Tahoma"/>
          <w:sz w:val="21"/>
          <w:szCs w:val="21"/>
          <w:lang w:eastAsia="cs-CZ"/>
        </w:rPr>
        <w:t xml:space="preserve">o dílo </w:t>
      </w:r>
      <w:r>
        <w:rPr>
          <w:rFonts w:ascii="Tahoma" w:hAnsi="Tahoma" w:cs="Tahoma"/>
          <w:sz w:val="21"/>
          <w:szCs w:val="21"/>
          <w:lang w:eastAsia="cs-CZ"/>
        </w:rPr>
        <w:t>se uskuteční mimostaveništní příprava stavebních prací, která zahrnuje zejména:</w:t>
      </w:r>
    </w:p>
    <w:p w:rsidR="004642D4" w:rsidRPr="002E7DB3" w:rsidRDefault="004642D4" w:rsidP="004642D4">
      <w:pPr>
        <w:pStyle w:val="Odstavecseseznamem"/>
        <w:rPr>
          <w:rFonts w:ascii="Tahoma" w:hAnsi="Tahoma" w:cs="Tahoma"/>
          <w:sz w:val="21"/>
          <w:szCs w:val="21"/>
          <w:lang w:eastAsia="cs-CZ"/>
        </w:rPr>
      </w:pPr>
    </w:p>
    <w:p w:rsidR="004642D4" w:rsidRDefault="004642D4" w:rsidP="004642D4">
      <w:pPr>
        <w:pStyle w:val="Odstavecseseznamem"/>
        <w:keepLines/>
        <w:numPr>
          <w:ilvl w:val="0"/>
          <w:numId w:val="61"/>
        </w:numPr>
        <w:suppressAutoHyphens/>
        <w:spacing w:after="0" w:line="240" w:lineRule="auto"/>
        <w:jc w:val="both"/>
        <w:rPr>
          <w:rFonts w:ascii="Tahoma" w:hAnsi="Tahoma" w:cs="Tahoma"/>
          <w:sz w:val="21"/>
          <w:szCs w:val="21"/>
          <w:lang w:eastAsia="cs-CZ"/>
        </w:rPr>
      </w:pPr>
      <w:r>
        <w:rPr>
          <w:rFonts w:ascii="Tahoma" w:hAnsi="Tahoma" w:cs="Tahoma"/>
          <w:sz w:val="21"/>
          <w:szCs w:val="21"/>
          <w:lang w:eastAsia="cs-CZ"/>
        </w:rPr>
        <w:t>koordinační schůzku/y osob určených k realizaci díla dle této smlouvy; první koordinační schůzku svolá objednatel;</w:t>
      </w:r>
    </w:p>
    <w:p w:rsidR="004642D4" w:rsidRDefault="004642D4" w:rsidP="004642D4">
      <w:pPr>
        <w:pStyle w:val="Odstavecseseznamem"/>
        <w:keepLines/>
        <w:numPr>
          <w:ilvl w:val="0"/>
          <w:numId w:val="61"/>
        </w:numPr>
        <w:suppressAutoHyphens/>
        <w:spacing w:after="0" w:line="240" w:lineRule="auto"/>
        <w:jc w:val="both"/>
        <w:rPr>
          <w:rFonts w:ascii="Tahoma" w:hAnsi="Tahoma" w:cs="Tahoma"/>
          <w:sz w:val="21"/>
          <w:szCs w:val="21"/>
          <w:lang w:eastAsia="cs-CZ"/>
        </w:rPr>
      </w:pPr>
      <w:r w:rsidRPr="00C403EA">
        <w:rPr>
          <w:rFonts w:ascii="Tahoma" w:hAnsi="Tahoma" w:cs="Tahoma"/>
          <w:sz w:val="21"/>
          <w:szCs w:val="21"/>
          <w:lang w:eastAsia="cs-CZ"/>
        </w:rPr>
        <w:t>předá</w:t>
      </w:r>
      <w:r>
        <w:rPr>
          <w:rFonts w:ascii="Tahoma" w:hAnsi="Tahoma" w:cs="Tahoma"/>
          <w:sz w:val="21"/>
          <w:szCs w:val="21"/>
          <w:lang w:eastAsia="cs-CZ"/>
        </w:rPr>
        <w:t>ní</w:t>
      </w:r>
      <w:r w:rsidRPr="00C403EA">
        <w:rPr>
          <w:rFonts w:ascii="Tahoma" w:hAnsi="Tahoma" w:cs="Tahoma"/>
          <w:sz w:val="21"/>
          <w:szCs w:val="21"/>
          <w:lang w:eastAsia="cs-CZ"/>
        </w:rPr>
        <w:t xml:space="preserve"> kompletní projektov</w:t>
      </w:r>
      <w:r>
        <w:rPr>
          <w:rFonts w:ascii="Tahoma" w:hAnsi="Tahoma" w:cs="Tahoma"/>
          <w:sz w:val="21"/>
          <w:szCs w:val="21"/>
          <w:lang w:eastAsia="cs-CZ"/>
        </w:rPr>
        <w:t>é</w:t>
      </w:r>
      <w:r w:rsidRPr="00C403EA">
        <w:rPr>
          <w:rFonts w:ascii="Tahoma" w:hAnsi="Tahoma" w:cs="Tahoma"/>
          <w:sz w:val="21"/>
          <w:szCs w:val="21"/>
          <w:lang w:eastAsia="cs-CZ"/>
        </w:rPr>
        <w:t xml:space="preserve"> dokumentac</w:t>
      </w:r>
      <w:r>
        <w:rPr>
          <w:rFonts w:ascii="Tahoma" w:hAnsi="Tahoma" w:cs="Tahoma"/>
          <w:sz w:val="21"/>
          <w:szCs w:val="21"/>
          <w:lang w:eastAsia="cs-CZ"/>
        </w:rPr>
        <w:t>e</w:t>
      </w:r>
      <w:r w:rsidRPr="00C403EA">
        <w:rPr>
          <w:rFonts w:ascii="Tahoma" w:hAnsi="Tahoma" w:cs="Tahoma"/>
          <w:sz w:val="21"/>
          <w:szCs w:val="21"/>
          <w:lang w:eastAsia="cs-CZ"/>
        </w:rPr>
        <w:t xml:space="preserve"> k předmětu díla, včetně stavebního povolení dle článku 2 odst. 1 této smlouvy</w:t>
      </w:r>
      <w:r>
        <w:rPr>
          <w:rFonts w:ascii="Tahoma" w:hAnsi="Tahoma" w:cs="Tahoma"/>
          <w:sz w:val="21"/>
          <w:szCs w:val="21"/>
          <w:lang w:eastAsia="cs-CZ"/>
        </w:rPr>
        <w:t>;</w:t>
      </w:r>
    </w:p>
    <w:p w:rsidR="004642D4" w:rsidRPr="00A30EB8" w:rsidRDefault="004642D4" w:rsidP="004642D4">
      <w:pPr>
        <w:pStyle w:val="Odstavecseseznamem"/>
        <w:numPr>
          <w:ilvl w:val="0"/>
          <w:numId w:val="61"/>
        </w:numPr>
        <w:jc w:val="both"/>
        <w:rPr>
          <w:rFonts w:ascii="Tahoma" w:hAnsi="Tahoma" w:cs="Tahoma"/>
          <w:sz w:val="21"/>
          <w:szCs w:val="21"/>
          <w:lang w:eastAsia="cs-CZ"/>
        </w:rPr>
      </w:pPr>
      <w:r w:rsidRPr="00A30EB8">
        <w:rPr>
          <w:rFonts w:ascii="Tahoma" w:hAnsi="Tahoma" w:cs="Tahoma"/>
          <w:sz w:val="21"/>
          <w:szCs w:val="21"/>
          <w:lang w:eastAsia="cs-CZ"/>
        </w:rPr>
        <w:t xml:space="preserve">dohodu </w:t>
      </w:r>
      <w:r>
        <w:rPr>
          <w:rFonts w:ascii="Tahoma" w:hAnsi="Tahoma" w:cs="Tahoma"/>
          <w:sz w:val="21"/>
          <w:szCs w:val="21"/>
          <w:lang w:eastAsia="cs-CZ"/>
        </w:rPr>
        <w:t>určených osob dle této smlouvy</w:t>
      </w:r>
      <w:r w:rsidRPr="00A30EB8">
        <w:rPr>
          <w:rFonts w:ascii="Tahoma" w:hAnsi="Tahoma" w:cs="Tahoma"/>
          <w:sz w:val="21"/>
          <w:szCs w:val="21"/>
          <w:lang w:eastAsia="cs-CZ"/>
        </w:rPr>
        <w:t xml:space="preserve"> o určení </w:t>
      </w:r>
      <w:r>
        <w:rPr>
          <w:rFonts w:ascii="Tahoma" w:hAnsi="Tahoma" w:cs="Tahoma"/>
          <w:sz w:val="21"/>
          <w:szCs w:val="21"/>
          <w:lang w:eastAsia="cs-CZ"/>
        </w:rPr>
        <w:t xml:space="preserve">konkrétního </w:t>
      </w:r>
      <w:r w:rsidRPr="00A30EB8">
        <w:rPr>
          <w:rFonts w:ascii="Tahoma" w:hAnsi="Tahoma" w:cs="Tahoma"/>
          <w:sz w:val="21"/>
          <w:szCs w:val="21"/>
          <w:lang w:eastAsia="cs-CZ"/>
        </w:rPr>
        <w:t>data k předání a převzetí staveniště zhotovitelem, k</w:t>
      </w:r>
      <w:r>
        <w:rPr>
          <w:rFonts w:ascii="Tahoma" w:hAnsi="Tahoma" w:cs="Tahoma"/>
          <w:sz w:val="21"/>
          <w:szCs w:val="21"/>
          <w:lang w:eastAsia="cs-CZ"/>
        </w:rPr>
        <w:t> </w:t>
      </w:r>
      <w:r w:rsidRPr="00A30EB8">
        <w:rPr>
          <w:rFonts w:ascii="Tahoma" w:hAnsi="Tahoma" w:cs="Tahoma"/>
          <w:sz w:val="21"/>
          <w:szCs w:val="21"/>
          <w:lang w:eastAsia="cs-CZ"/>
        </w:rPr>
        <w:t>němuž</w:t>
      </w:r>
      <w:r>
        <w:rPr>
          <w:rFonts w:ascii="Tahoma" w:hAnsi="Tahoma" w:cs="Tahoma"/>
          <w:sz w:val="21"/>
          <w:szCs w:val="21"/>
          <w:lang w:eastAsia="cs-CZ"/>
        </w:rPr>
        <w:t xml:space="preserve"> zhotovitel provede </w:t>
      </w:r>
      <w:r w:rsidRPr="00A30EB8">
        <w:rPr>
          <w:rFonts w:ascii="Tahoma" w:hAnsi="Tahoma" w:cs="Tahoma"/>
          <w:sz w:val="21"/>
          <w:szCs w:val="21"/>
          <w:lang w:eastAsia="cs-CZ"/>
        </w:rPr>
        <w:t>aktualizaci ČASOVÉHO HARMONOGRAMU ORGANIZACE VÝSTAVBY, který zpracoval a předložil v zadávacím řízení v rámci své nabídky;</w:t>
      </w:r>
    </w:p>
    <w:p w:rsidR="00C403EA" w:rsidRPr="00C403EA" w:rsidRDefault="00C403EA" w:rsidP="00C403EA">
      <w:pPr>
        <w:pStyle w:val="Odstavecseseznamem"/>
        <w:keepLines/>
        <w:suppressAutoHyphens/>
        <w:spacing w:after="0" w:line="240" w:lineRule="auto"/>
        <w:ind w:left="284"/>
        <w:jc w:val="both"/>
        <w:rPr>
          <w:rFonts w:ascii="Tahoma" w:hAnsi="Tahoma" w:cs="Tahoma"/>
          <w:sz w:val="21"/>
          <w:szCs w:val="21"/>
          <w:lang w:eastAsia="cs-CZ"/>
        </w:rPr>
      </w:pPr>
    </w:p>
    <w:p w:rsidR="00847145" w:rsidRPr="00847145" w:rsidRDefault="00847145" w:rsidP="001E2A1F">
      <w:pPr>
        <w:pStyle w:val="Odstavecseseznamem"/>
        <w:keepLines/>
        <w:numPr>
          <w:ilvl w:val="0"/>
          <w:numId w:val="37"/>
        </w:numPr>
        <w:suppressAutoHyphens/>
        <w:spacing w:after="0" w:line="240" w:lineRule="auto"/>
        <w:ind w:left="284" w:hanging="426"/>
        <w:jc w:val="both"/>
        <w:rPr>
          <w:rFonts w:ascii="Tahoma" w:hAnsi="Tahoma" w:cs="Tahoma"/>
          <w:sz w:val="21"/>
          <w:szCs w:val="21"/>
          <w:lang w:eastAsia="cs-CZ"/>
        </w:rPr>
      </w:pPr>
      <w:r w:rsidRPr="00847145">
        <w:rPr>
          <w:rFonts w:ascii="Tahoma" w:hAnsi="Tahoma" w:cs="Tahoma"/>
          <w:sz w:val="21"/>
          <w:szCs w:val="21"/>
          <w:lang w:eastAsia="cs-CZ"/>
        </w:rPr>
        <w:t xml:space="preserve">Zhotovitel je povinen odstranit a vyklidit zařízení staveniště nejpozději do 5 dnů ode dne předání a převzetí </w:t>
      </w:r>
      <w:r w:rsidRPr="00847145">
        <w:rPr>
          <w:rFonts w:ascii="Tahoma" w:hAnsi="Tahoma" w:cs="Tahoma"/>
          <w:sz w:val="21"/>
          <w:szCs w:val="21"/>
        </w:rPr>
        <w:t>díla</w:t>
      </w:r>
      <w:r w:rsidRPr="00847145">
        <w:rPr>
          <w:rFonts w:ascii="Tahoma" w:hAnsi="Tahoma" w:cs="Tahoma"/>
          <w:sz w:val="21"/>
          <w:szCs w:val="21"/>
          <w:lang w:eastAsia="cs-CZ"/>
        </w:rPr>
        <w:t xml:space="preserve">, pokud v protokolu o předání a převzetí není dohodnuto jinak. </w:t>
      </w:r>
    </w:p>
    <w:p w:rsidR="00847145" w:rsidRPr="00847145" w:rsidRDefault="00847145" w:rsidP="00847145">
      <w:pPr>
        <w:keepLines/>
        <w:suppressAutoHyphens/>
        <w:spacing w:after="0" w:line="240" w:lineRule="auto"/>
        <w:jc w:val="both"/>
        <w:rPr>
          <w:rFonts w:ascii="Tahoma" w:hAnsi="Tahoma" w:cs="Tahoma"/>
          <w:b/>
          <w:sz w:val="21"/>
          <w:szCs w:val="21"/>
          <w:lang w:eastAsia="cs-CZ"/>
        </w:rPr>
      </w:pPr>
    </w:p>
    <w:p w:rsidR="00847145" w:rsidRDefault="00847145" w:rsidP="001E2A1F">
      <w:pPr>
        <w:pStyle w:val="Odstavecseseznamem"/>
        <w:keepLines/>
        <w:numPr>
          <w:ilvl w:val="0"/>
          <w:numId w:val="37"/>
        </w:numPr>
        <w:suppressAutoHyphens/>
        <w:spacing w:after="0" w:line="240" w:lineRule="auto"/>
        <w:ind w:left="284" w:hanging="426"/>
        <w:jc w:val="both"/>
        <w:rPr>
          <w:rFonts w:ascii="Tahoma" w:hAnsi="Tahoma" w:cs="Tahoma"/>
          <w:sz w:val="21"/>
          <w:szCs w:val="21"/>
          <w:lang w:eastAsia="cs-CZ"/>
        </w:rPr>
      </w:pPr>
      <w:r w:rsidRPr="001E2A1F">
        <w:rPr>
          <w:rFonts w:ascii="Tahoma" w:hAnsi="Tahoma" w:cs="Tahoma"/>
          <w:sz w:val="21"/>
          <w:szCs w:val="21"/>
          <w:lang w:eastAsia="cs-CZ"/>
        </w:rPr>
        <w:t>Zhotovitel je povinen při provádění díla postupovat v souladu s harmonogramem a průběžně jej aktualizovat, zejména na základě změn lhůt provedených způsobem dle smlouvy.</w:t>
      </w:r>
    </w:p>
    <w:p w:rsidR="00EA3786" w:rsidRDefault="00EA3786" w:rsidP="00EA3786">
      <w:pPr>
        <w:pStyle w:val="Odstavecseseznamem"/>
        <w:keepLines/>
        <w:suppressAutoHyphens/>
        <w:spacing w:after="0" w:line="240" w:lineRule="auto"/>
        <w:ind w:left="284"/>
        <w:jc w:val="both"/>
        <w:rPr>
          <w:rFonts w:ascii="Tahoma" w:hAnsi="Tahoma" w:cs="Tahoma"/>
          <w:sz w:val="21"/>
          <w:szCs w:val="21"/>
          <w:lang w:eastAsia="cs-CZ"/>
        </w:rPr>
      </w:pPr>
    </w:p>
    <w:p w:rsidR="0042130F" w:rsidRPr="007A5EA0" w:rsidRDefault="0042130F" w:rsidP="0042130F">
      <w:pPr>
        <w:pStyle w:val="Odstavecseseznamem"/>
        <w:keepLines/>
        <w:numPr>
          <w:ilvl w:val="0"/>
          <w:numId w:val="37"/>
        </w:numPr>
        <w:suppressAutoHyphens/>
        <w:spacing w:after="0" w:line="240" w:lineRule="auto"/>
        <w:ind w:left="284" w:hanging="426"/>
        <w:jc w:val="both"/>
        <w:rPr>
          <w:rFonts w:ascii="Tahoma" w:hAnsi="Tahoma" w:cs="Tahoma"/>
          <w:sz w:val="21"/>
          <w:szCs w:val="21"/>
        </w:rPr>
      </w:pPr>
      <w:r>
        <w:rPr>
          <w:rFonts w:ascii="Tahoma" w:hAnsi="Tahoma" w:cs="Tahoma"/>
          <w:sz w:val="21"/>
          <w:szCs w:val="21"/>
        </w:rPr>
        <w:lastRenderedPageBreak/>
        <w:t xml:space="preserve">Zhotovitel je povinen předkládat týdenní plán prací vždy před zahájením pracovního týdne; </w:t>
      </w:r>
    </w:p>
    <w:p w:rsidR="0042130F" w:rsidRPr="001E2A1F" w:rsidRDefault="0042130F" w:rsidP="0042130F">
      <w:pPr>
        <w:pStyle w:val="Odstavecseseznamem"/>
        <w:keepLines/>
        <w:suppressAutoHyphens/>
        <w:spacing w:after="0" w:line="240" w:lineRule="auto"/>
        <w:ind w:left="284"/>
        <w:jc w:val="both"/>
        <w:rPr>
          <w:rFonts w:ascii="Tahoma" w:hAnsi="Tahoma" w:cs="Tahoma"/>
          <w:sz w:val="21"/>
          <w:szCs w:val="21"/>
          <w:lang w:eastAsia="cs-CZ"/>
        </w:rPr>
      </w:pPr>
    </w:p>
    <w:p w:rsidR="00847145" w:rsidRDefault="00847145" w:rsidP="00847145">
      <w:pPr>
        <w:keepLines/>
        <w:suppressAutoHyphens/>
        <w:spacing w:after="0" w:line="240" w:lineRule="auto"/>
        <w:jc w:val="both"/>
        <w:rPr>
          <w:rFonts w:ascii="Tahoma" w:hAnsi="Tahoma" w:cs="Tahoma"/>
          <w:b/>
          <w:sz w:val="21"/>
          <w:szCs w:val="21"/>
          <w:lang w:eastAsia="cs-CZ"/>
        </w:rPr>
      </w:pPr>
      <w:r w:rsidRPr="00847145">
        <w:rPr>
          <w:rFonts w:ascii="Tahoma" w:hAnsi="Tahoma" w:cs="Tahoma"/>
          <w:b/>
          <w:sz w:val="21"/>
          <w:szCs w:val="21"/>
          <w:lang w:eastAsia="cs-CZ"/>
        </w:rPr>
        <w:t>Přerušení lhůt pro dokončení díla</w:t>
      </w:r>
    </w:p>
    <w:p w:rsidR="00847145" w:rsidRPr="00847145" w:rsidRDefault="00847145" w:rsidP="004700AF">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847145">
        <w:rPr>
          <w:rFonts w:ascii="Tahoma" w:hAnsi="Tahoma" w:cs="Tahoma"/>
          <w:sz w:val="21"/>
          <w:szCs w:val="21"/>
          <w:lang w:eastAsia="cs-CZ"/>
        </w:rPr>
        <w:t xml:space="preserve">Lhůtu pro dokončení díla je možno přerušit v případě překážek v podobě nepříznivých klimatických podmínek, které brání provádění prací technologickými postupy anebo v souladu s příslušnými technickými normami na díle jako celku; omezení postupu prací bude posuzováno ve vztahu k možnosti provádění díla dle předepsaných technologických postupů; tyto skutečnosti budou zaznamenány ve stavebním deníku, s uvedením důvodů, pro které nelze započít nebo pokračovat v pracích. Doba vzniku, trvání překážky, o kterou se přeruší běh lhůty pro dokončení díla dle této smlouvy, bude zaznamenána zápisem do stavebního deníku. Překážky, včetně důvodů musí být ve stavebním deníku odsouhlaseny a podepsány osobou oprávněnou za objednatele jednat ve věcech technických. Přerušení lhůty plnění sjednané výše uvedeným způsobem není nutno upravit dodatkem ke smlouvě a o dobu trvání těchto překážek bude prodloužena lhůta pro provedení díla. Přerušením lhůty plnění dle tohoto ujednání není dotčena povinnost zhotovitele zajistit hlídání staveniště; strany sjednávají, že doba trvání překážky dle tohoto ujednání, pro kterou se přerušuje lhůta pro provedení díla, musí činit nejméně 5 dnů po sobě jdoucích (např. dlouhodobé srážky při zakládání stavby). </w:t>
      </w:r>
    </w:p>
    <w:p w:rsidR="00847145" w:rsidRPr="00847145" w:rsidRDefault="00847145" w:rsidP="00847145">
      <w:pPr>
        <w:pStyle w:val="Odstavecseseznamem"/>
        <w:tabs>
          <w:tab w:val="left" w:pos="709"/>
        </w:tabs>
        <w:autoSpaceDE w:val="0"/>
        <w:autoSpaceDN w:val="0"/>
        <w:adjustRightInd w:val="0"/>
        <w:spacing w:after="0" w:line="240" w:lineRule="auto"/>
        <w:ind w:left="357"/>
        <w:jc w:val="both"/>
        <w:rPr>
          <w:rFonts w:ascii="Tahoma" w:hAnsi="Tahoma" w:cs="Tahoma"/>
          <w:sz w:val="21"/>
          <w:szCs w:val="21"/>
          <w:highlight w:val="yellow"/>
        </w:rPr>
      </w:pPr>
    </w:p>
    <w:p w:rsidR="00847145" w:rsidRPr="00847145" w:rsidRDefault="00847145" w:rsidP="004700AF">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847145">
        <w:rPr>
          <w:rFonts w:ascii="Tahoma" w:hAnsi="Tahoma" w:cs="Tahoma"/>
          <w:sz w:val="21"/>
          <w:szCs w:val="21"/>
          <w:lang w:eastAsia="cs-CZ"/>
        </w:rPr>
        <w:t>Lhůtu pro dokončení díla jako celku je možno přerušit v případě překážek, které vzniknou z důvodu skrytých překážek</w:t>
      </w:r>
      <w:r w:rsidRPr="00847145">
        <w:rPr>
          <w:rFonts w:ascii="Tahoma" w:hAnsi="Tahoma" w:cs="Tahoma"/>
          <w:sz w:val="21"/>
          <w:szCs w:val="21"/>
        </w:rPr>
        <w:t xml:space="preserve"> v místě plnění, pro které nemůže zhotovitel pokračovat v plnění díla ve smyslu </w:t>
      </w:r>
      <w:proofErr w:type="spellStart"/>
      <w:r w:rsidRPr="00847145">
        <w:rPr>
          <w:rFonts w:ascii="Tahoma" w:hAnsi="Tahoma" w:cs="Tahoma"/>
          <w:sz w:val="21"/>
          <w:szCs w:val="21"/>
        </w:rPr>
        <w:t>ust</w:t>
      </w:r>
      <w:proofErr w:type="spellEnd"/>
      <w:r w:rsidRPr="00847145">
        <w:rPr>
          <w:rFonts w:ascii="Tahoma" w:hAnsi="Tahoma" w:cs="Tahoma"/>
          <w:sz w:val="21"/>
          <w:szCs w:val="21"/>
        </w:rPr>
        <w:t xml:space="preserve">. § 2627 občanského zákoníku (např. archeologický nález, pyrotechnický nález); </w:t>
      </w:r>
      <w:r w:rsidRPr="00847145">
        <w:rPr>
          <w:rFonts w:ascii="Tahoma" w:hAnsi="Tahoma" w:cs="Tahoma"/>
          <w:sz w:val="21"/>
          <w:szCs w:val="21"/>
          <w:lang w:eastAsia="cs-CZ"/>
        </w:rPr>
        <w:t>přerušení lhůty plnění sjednané výše uvedeným způsobem není nutno upravit dodatkem ke smlouvě a o dobu trvání těchto překážek bude prodloužena lhůta pro dokončení díla. Přerušením lhůty plnění dle tohoto ujednání není dotčena povinnost zhotovitele zajistit na svůj náklad hlídání staveniště a případně zakonzervovat stavbu, je-li potřeba;</w:t>
      </w:r>
    </w:p>
    <w:p w:rsidR="00847145" w:rsidRPr="00847145" w:rsidRDefault="00847145" w:rsidP="00847145">
      <w:pPr>
        <w:pStyle w:val="Odstavecseseznamem"/>
        <w:tabs>
          <w:tab w:val="left" w:pos="709"/>
        </w:tabs>
        <w:autoSpaceDE w:val="0"/>
        <w:autoSpaceDN w:val="0"/>
        <w:adjustRightInd w:val="0"/>
        <w:spacing w:after="0"/>
        <w:ind w:left="357"/>
        <w:jc w:val="both"/>
        <w:rPr>
          <w:rFonts w:ascii="Tahoma" w:hAnsi="Tahoma" w:cs="Tahoma"/>
          <w:sz w:val="21"/>
          <w:szCs w:val="21"/>
          <w:highlight w:val="yellow"/>
        </w:rPr>
      </w:pPr>
    </w:p>
    <w:p w:rsidR="00847145" w:rsidRPr="00847145" w:rsidRDefault="00847145" w:rsidP="00847145">
      <w:pPr>
        <w:rPr>
          <w:rFonts w:ascii="Tahoma" w:hAnsi="Tahoma" w:cs="Tahoma"/>
          <w:b/>
          <w:sz w:val="21"/>
          <w:szCs w:val="21"/>
        </w:rPr>
      </w:pPr>
      <w:r w:rsidRPr="00847145">
        <w:rPr>
          <w:rFonts w:ascii="Tahoma" w:hAnsi="Tahoma" w:cs="Tahoma"/>
          <w:b/>
          <w:sz w:val="21"/>
          <w:szCs w:val="21"/>
        </w:rPr>
        <w:t>Prodloužení lhůty pro dokončení díla</w:t>
      </w:r>
    </w:p>
    <w:p w:rsidR="00847145" w:rsidRPr="001E2A1F" w:rsidRDefault="00847145" w:rsidP="004700AF">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1E2A1F">
        <w:rPr>
          <w:rFonts w:ascii="Tahoma" w:hAnsi="Tahoma" w:cs="Tahoma"/>
          <w:sz w:val="21"/>
          <w:szCs w:val="21"/>
          <w:lang w:eastAsia="cs-CZ"/>
        </w:rPr>
        <w:t xml:space="preserve">Lhůtu pro dokončení díla je možné prodloužit na základě přípustných změn smlouvy dle </w:t>
      </w:r>
      <w:proofErr w:type="spellStart"/>
      <w:r w:rsidRPr="001E2A1F">
        <w:rPr>
          <w:rFonts w:ascii="Tahoma" w:hAnsi="Tahoma" w:cs="Tahoma"/>
          <w:sz w:val="21"/>
          <w:szCs w:val="21"/>
          <w:lang w:eastAsia="cs-CZ"/>
        </w:rPr>
        <w:t>ust</w:t>
      </w:r>
      <w:proofErr w:type="spellEnd"/>
      <w:r w:rsidRPr="001E2A1F">
        <w:rPr>
          <w:rFonts w:ascii="Tahoma" w:hAnsi="Tahoma" w:cs="Tahoma"/>
          <w:sz w:val="21"/>
          <w:szCs w:val="21"/>
          <w:lang w:eastAsia="cs-CZ"/>
        </w:rPr>
        <w:t xml:space="preserve">. § 222 ZZVZ, jejichž potřeba vyplynula </w:t>
      </w:r>
      <w:r w:rsidRPr="001E2A1F">
        <w:rPr>
          <w:rFonts w:ascii="Tahoma" w:hAnsi="Tahoma" w:cs="Tahoma"/>
          <w:sz w:val="21"/>
          <w:szCs w:val="21"/>
        </w:rPr>
        <w:t xml:space="preserve">z důvodu dodatečné změny rozsahu díla ze strany objednatele nebo překážek na straně objednatele v podobě zjištěných vad v projektové </w:t>
      </w:r>
      <w:r w:rsidRPr="001E2A1F">
        <w:rPr>
          <w:rFonts w:ascii="Tahoma" w:hAnsi="Tahoma" w:cs="Tahoma"/>
          <w:sz w:val="21"/>
          <w:szCs w:val="21"/>
          <w:lang w:eastAsia="cs-CZ"/>
        </w:rPr>
        <w:t>dokumentaci</w:t>
      </w:r>
      <w:r w:rsidRPr="001E2A1F">
        <w:rPr>
          <w:rFonts w:ascii="Tahoma" w:hAnsi="Tahoma" w:cs="Tahoma"/>
          <w:sz w:val="21"/>
          <w:szCs w:val="21"/>
        </w:rPr>
        <w:t xml:space="preserve">, které zhotovitel nemohl ani při vynaložení odborné péče rozpoznat, a </w:t>
      </w:r>
      <w:r w:rsidRPr="001E2A1F">
        <w:rPr>
          <w:rFonts w:ascii="Tahoma" w:hAnsi="Tahoma" w:cs="Tahoma"/>
          <w:sz w:val="21"/>
          <w:szCs w:val="21"/>
          <w:lang w:eastAsia="cs-CZ"/>
        </w:rPr>
        <w:t xml:space="preserve">které mají vliv na termín dokončení díla jako celku, a to o přiměřenou dobu odpovídající době provádění těchto prací, a které byly sjednané způsobem dle této smlouvy; </w:t>
      </w:r>
    </w:p>
    <w:p w:rsidR="00847145" w:rsidRPr="00847145" w:rsidRDefault="00847145" w:rsidP="00847145">
      <w:pPr>
        <w:pStyle w:val="Odstavecseseznamem"/>
        <w:tabs>
          <w:tab w:val="left" w:pos="709"/>
        </w:tabs>
        <w:autoSpaceDE w:val="0"/>
        <w:autoSpaceDN w:val="0"/>
        <w:adjustRightInd w:val="0"/>
        <w:spacing w:after="0"/>
        <w:ind w:left="357"/>
        <w:jc w:val="both"/>
        <w:rPr>
          <w:rFonts w:ascii="Tahoma" w:hAnsi="Tahoma" w:cs="Tahoma"/>
          <w:sz w:val="21"/>
          <w:szCs w:val="21"/>
          <w:highlight w:val="yellow"/>
        </w:rPr>
      </w:pPr>
    </w:p>
    <w:p w:rsidR="00847145" w:rsidRDefault="00847145" w:rsidP="004700AF">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847145">
        <w:rPr>
          <w:rFonts w:ascii="Tahoma" w:hAnsi="Tahoma" w:cs="Tahoma"/>
          <w:sz w:val="21"/>
          <w:szCs w:val="21"/>
          <w:lang w:eastAsia="cs-CZ"/>
        </w:rPr>
        <w:t>V</w:t>
      </w:r>
      <w:r w:rsidRPr="00847145">
        <w:rPr>
          <w:rFonts w:ascii="Tahoma" w:hAnsi="Tahoma" w:cs="Tahoma"/>
          <w:sz w:val="21"/>
          <w:szCs w:val="21"/>
        </w:rPr>
        <w:t xml:space="preserve"> případě, že koordinátor bezpečnosti a ochrany zdraví při práci na staveništi (dále jen „koordinátor BOZP"), objednatel nebo jiná k tomu oprávněná osoba (např. oblastní inspektorát práce, stavební úřad v rámci výkonu stavebního dozoru) přeruší práce na staveništi z důvodu porušení pravidel bezpečnosti a ochrany zdraví při práci, nemá toto přerušení vliv na termín pro </w:t>
      </w:r>
      <w:r w:rsidR="001E2A1F">
        <w:rPr>
          <w:rFonts w:ascii="Tahoma" w:hAnsi="Tahoma" w:cs="Tahoma"/>
          <w:sz w:val="21"/>
          <w:szCs w:val="21"/>
        </w:rPr>
        <w:t>provedení díla dle odst. 1</w:t>
      </w:r>
      <w:r w:rsidRPr="00847145">
        <w:rPr>
          <w:rFonts w:ascii="Tahoma" w:hAnsi="Tahoma" w:cs="Tahoma"/>
          <w:sz w:val="21"/>
          <w:szCs w:val="21"/>
        </w:rPr>
        <w:t xml:space="preserve"> tohoto článku smlouvy</w:t>
      </w:r>
      <w:r w:rsidR="00DC074D">
        <w:rPr>
          <w:rFonts w:ascii="Tahoma" w:hAnsi="Tahoma" w:cs="Tahoma"/>
          <w:sz w:val="21"/>
          <w:szCs w:val="21"/>
        </w:rPr>
        <w:t>.</w:t>
      </w:r>
      <w:r w:rsidRPr="00847145">
        <w:rPr>
          <w:rFonts w:ascii="Tahoma" w:hAnsi="Tahoma" w:cs="Tahoma"/>
          <w:sz w:val="21"/>
          <w:szCs w:val="21"/>
        </w:rPr>
        <w:t xml:space="preserve"> </w:t>
      </w:r>
    </w:p>
    <w:p w:rsidR="00FB2C21" w:rsidRPr="00FB2C21" w:rsidRDefault="00FB2C21" w:rsidP="00FB2C21">
      <w:pPr>
        <w:pStyle w:val="Odstavecseseznamem"/>
        <w:rPr>
          <w:rFonts w:ascii="Tahoma" w:hAnsi="Tahoma" w:cs="Tahoma"/>
          <w:sz w:val="21"/>
          <w:szCs w:val="21"/>
        </w:rPr>
      </w:pPr>
    </w:p>
    <w:p w:rsidR="00FC3B1C" w:rsidRPr="006557DB" w:rsidRDefault="002C319E" w:rsidP="006557DB">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2C319E">
        <w:rPr>
          <w:rFonts w:ascii="Tahoma" w:hAnsi="Tahoma" w:cs="Tahoma"/>
          <w:sz w:val="21"/>
          <w:szCs w:val="21"/>
        </w:rPr>
        <w:t>Místem plnění je ul. Jana Čapka 2555, parcely čísla</w:t>
      </w:r>
      <w:r>
        <w:rPr>
          <w:rFonts w:ascii="Tahoma" w:hAnsi="Tahoma" w:cs="Tahoma"/>
          <w:sz w:val="21"/>
          <w:szCs w:val="21"/>
        </w:rPr>
        <w:t>:</w:t>
      </w:r>
      <w:r w:rsidRPr="002C319E">
        <w:rPr>
          <w:rFonts w:ascii="Tahoma" w:hAnsi="Tahoma" w:cs="Tahoma"/>
          <w:sz w:val="21"/>
          <w:szCs w:val="21"/>
        </w:rPr>
        <w:t xml:space="preserve"> 1812/1, 1812/10, 1751/1, 1831/5 a 1831/19, v k. </w:t>
      </w:r>
      <w:proofErr w:type="spellStart"/>
      <w:r w:rsidRPr="002C319E">
        <w:rPr>
          <w:rFonts w:ascii="Tahoma" w:hAnsi="Tahoma" w:cs="Tahoma"/>
          <w:sz w:val="21"/>
          <w:szCs w:val="21"/>
        </w:rPr>
        <w:t>ú.</w:t>
      </w:r>
      <w:proofErr w:type="spellEnd"/>
      <w:r w:rsidRPr="002C319E">
        <w:rPr>
          <w:rFonts w:ascii="Tahoma" w:hAnsi="Tahoma" w:cs="Tahoma"/>
          <w:sz w:val="21"/>
          <w:szCs w:val="21"/>
        </w:rPr>
        <w:t xml:space="preserve"> Frýdek, obci Frýdek-Místek, v podrobnostech vymezených projektovou dokumentací.</w:t>
      </w:r>
    </w:p>
    <w:p w:rsidR="00FB2C21" w:rsidRDefault="00FB2C21" w:rsidP="00847145">
      <w:pPr>
        <w:keepLines/>
        <w:suppressAutoHyphens/>
        <w:autoSpaceDE w:val="0"/>
        <w:autoSpaceDN w:val="0"/>
        <w:adjustRightInd w:val="0"/>
        <w:spacing w:after="0" w:line="240" w:lineRule="auto"/>
        <w:jc w:val="center"/>
        <w:rPr>
          <w:rFonts w:ascii="Tahoma" w:hAnsi="Tahoma" w:cs="Tahoma"/>
          <w:b/>
          <w:sz w:val="21"/>
          <w:szCs w:val="21"/>
        </w:rPr>
      </w:pPr>
    </w:p>
    <w:p w:rsidR="00847145" w:rsidRPr="00847145" w:rsidRDefault="00847145" w:rsidP="00847145">
      <w:pPr>
        <w:keepLines/>
        <w:suppressAutoHyphens/>
        <w:autoSpaceDE w:val="0"/>
        <w:autoSpaceDN w:val="0"/>
        <w:adjustRightInd w:val="0"/>
        <w:spacing w:after="0" w:line="240" w:lineRule="auto"/>
        <w:jc w:val="center"/>
        <w:rPr>
          <w:rFonts w:ascii="Tahoma" w:hAnsi="Tahoma" w:cs="Tahoma"/>
          <w:b/>
          <w:sz w:val="21"/>
          <w:szCs w:val="21"/>
        </w:rPr>
      </w:pPr>
      <w:r w:rsidRPr="00847145">
        <w:rPr>
          <w:rFonts w:ascii="Tahoma" w:hAnsi="Tahoma" w:cs="Tahoma"/>
          <w:b/>
          <w:sz w:val="21"/>
          <w:szCs w:val="21"/>
        </w:rPr>
        <w:t>ČLÁNEK 4</w:t>
      </w:r>
    </w:p>
    <w:p w:rsidR="00847145" w:rsidRPr="00847145" w:rsidRDefault="00847145" w:rsidP="00847145">
      <w:pPr>
        <w:spacing w:after="0" w:line="240" w:lineRule="auto"/>
        <w:jc w:val="center"/>
        <w:rPr>
          <w:rFonts w:ascii="Tahoma" w:hAnsi="Tahoma" w:cs="Tahoma"/>
          <w:b/>
          <w:sz w:val="21"/>
          <w:szCs w:val="21"/>
          <w:lang w:eastAsia="cs-CZ"/>
        </w:rPr>
      </w:pPr>
      <w:r w:rsidRPr="00847145">
        <w:rPr>
          <w:rFonts w:ascii="Tahoma" w:hAnsi="Tahoma" w:cs="Tahoma"/>
          <w:b/>
          <w:sz w:val="21"/>
          <w:szCs w:val="21"/>
          <w:lang w:eastAsia="cs-CZ"/>
        </w:rPr>
        <w:t>PROVÁDĚNÍ DÍLA</w:t>
      </w:r>
    </w:p>
    <w:p w:rsidR="00847145" w:rsidRPr="00847145" w:rsidRDefault="00847145" w:rsidP="00847145">
      <w:pPr>
        <w:spacing w:after="0" w:line="240" w:lineRule="auto"/>
        <w:rPr>
          <w:rFonts w:ascii="Tahoma" w:hAnsi="Tahoma" w:cs="Tahoma"/>
          <w:b/>
          <w:sz w:val="21"/>
          <w:szCs w:val="21"/>
          <w:lang w:eastAsia="cs-CZ"/>
        </w:rPr>
      </w:pPr>
    </w:p>
    <w:p w:rsidR="00847145" w:rsidRPr="00847145" w:rsidRDefault="00847145" w:rsidP="00CE41C6">
      <w:pPr>
        <w:keepLines/>
        <w:numPr>
          <w:ilvl w:val="1"/>
          <w:numId w:val="13"/>
        </w:numPr>
        <w:tabs>
          <w:tab w:val="clear" w:pos="562"/>
          <w:tab w:val="num" w:pos="284"/>
        </w:tabs>
        <w:suppressAutoHyphens/>
        <w:autoSpaceDE w:val="0"/>
        <w:autoSpaceDN w:val="0"/>
        <w:adjustRightInd w:val="0"/>
        <w:spacing w:after="0" w:line="240" w:lineRule="auto"/>
        <w:ind w:left="284" w:hanging="426"/>
        <w:contextualSpacing/>
        <w:jc w:val="both"/>
        <w:rPr>
          <w:rFonts w:ascii="Tahoma" w:hAnsi="Tahoma" w:cs="Tahoma"/>
          <w:b/>
          <w:sz w:val="21"/>
          <w:szCs w:val="21"/>
        </w:rPr>
      </w:pPr>
      <w:r w:rsidRPr="00847145">
        <w:rPr>
          <w:rFonts w:ascii="Tahoma" w:hAnsi="Tahoma" w:cs="Tahoma"/>
          <w:b/>
          <w:sz w:val="21"/>
          <w:szCs w:val="21"/>
        </w:rPr>
        <w:t>Určení osob</w:t>
      </w:r>
    </w:p>
    <w:p w:rsidR="00847145" w:rsidRPr="00847145" w:rsidRDefault="00847145" w:rsidP="00847145">
      <w:pPr>
        <w:spacing w:after="0" w:line="240" w:lineRule="auto"/>
        <w:rPr>
          <w:rFonts w:ascii="Tahoma" w:hAnsi="Tahoma" w:cs="Tahoma"/>
          <w:b/>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ind w:left="709" w:hanging="425"/>
        <w:jc w:val="both"/>
        <w:rPr>
          <w:rFonts w:ascii="Tahoma" w:hAnsi="Tahoma" w:cs="Tahoma"/>
          <w:sz w:val="21"/>
          <w:szCs w:val="21"/>
        </w:rPr>
      </w:pPr>
      <w:r w:rsidRPr="00847145">
        <w:rPr>
          <w:rFonts w:ascii="Tahoma" w:hAnsi="Tahoma" w:cs="Tahoma"/>
          <w:sz w:val="21"/>
          <w:szCs w:val="21"/>
        </w:rPr>
        <w:t>Zhotovitel pro vzájemný styk a zabezpečení povinností vyplývajících z této smlouvy určuje zejména níže uvedené osoby:</w:t>
      </w:r>
    </w:p>
    <w:p w:rsidR="00847145" w:rsidRPr="00847145" w:rsidRDefault="00847145" w:rsidP="007C6DFF">
      <w:pPr>
        <w:pStyle w:val="normlnodsazensodrkou"/>
        <w:numPr>
          <w:ilvl w:val="0"/>
          <w:numId w:val="50"/>
        </w:numPr>
        <w:rPr>
          <w:rFonts w:ascii="Tahoma" w:hAnsi="Tahoma" w:cs="Tahoma"/>
          <w:sz w:val="21"/>
          <w:szCs w:val="21"/>
        </w:rPr>
      </w:pPr>
      <w:r w:rsidRPr="00847145">
        <w:rPr>
          <w:rFonts w:ascii="Tahoma" w:hAnsi="Tahoma" w:cs="Tahoma"/>
          <w:sz w:val="21"/>
          <w:szCs w:val="21"/>
          <w:highlight w:val="yellow"/>
        </w:rPr>
        <w:t>osoba odpovědna za provádění díla (</w:t>
      </w:r>
      <w:r w:rsidR="000403BA">
        <w:rPr>
          <w:rFonts w:ascii="Tahoma" w:hAnsi="Tahoma" w:cs="Tahoma"/>
          <w:sz w:val="21"/>
          <w:szCs w:val="21"/>
          <w:highlight w:val="yellow"/>
        </w:rPr>
        <w:t xml:space="preserve">hlavní </w:t>
      </w:r>
      <w:r w:rsidRPr="00847145">
        <w:rPr>
          <w:rFonts w:ascii="Tahoma" w:hAnsi="Tahoma" w:cs="Tahoma"/>
          <w:sz w:val="21"/>
          <w:szCs w:val="21"/>
          <w:highlight w:val="yellow"/>
        </w:rPr>
        <w:t>stavbyvedoucí),</w:t>
      </w:r>
      <w:r w:rsidR="00033DBA">
        <w:rPr>
          <w:rFonts w:ascii="Tahoma" w:hAnsi="Tahoma" w:cs="Tahoma"/>
          <w:sz w:val="21"/>
          <w:szCs w:val="21"/>
          <w:highlight w:val="yellow"/>
        </w:rPr>
        <w:t xml:space="preserve"> autorizace pozemní stavby,</w:t>
      </w:r>
      <w:r w:rsidRPr="00847145">
        <w:rPr>
          <w:rFonts w:ascii="Tahoma" w:hAnsi="Tahoma" w:cs="Tahoma"/>
          <w:sz w:val="21"/>
          <w:szCs w:val="21"/>
          <w:highlight w:val="yellow"/>
        </w:rPr>
        <w:t xml:space="preserve"> tel.: …………</w:t>
      </w:r>
      <w:proofErr w:type="gramStart"/>
      <w:r w:rsidRPr="00847145">
        <w:rPr>
          <w:rFonts w:ascii="Tahoma" w:hAnsi="Tahoma" w:cs="Tahoma"/>
          <w:sz w:val="21"/>
          <w:szCs w:val="21"/>
          <w:highlight w:val="yellow"/>
        </w:rPr>
        <w:t>…….</w:t>
      </w:r>
      <w:proofErr w:type="gramEnd"/>
      <w:r w:rsidRPr="00847145">
        <w:rPr>
          <w:rFonts w:ascii="Tahoma" w:hAnsi="Tahoma" w:cs="Tahoma"/>
          <w:sz w:val="21"/>
          <w:szCs w:val="21"/>
          <w:highlight w:val="yellow"/>
        </w:rPr>
        <w:t xml:space="preserve">., e-mail: </w:t>
      </w:r>
      <w:r w:rsidRPr="00847145">
        <w:rPr>
          <w:rFonts w:ascii="Tahoma" w:hAnsi="Tahoma" w:cs="Tahoma"/>
          <w:sz w:val="21"/>
          <w:szCs w:val="21"/>
          <w:highlight w:val="yellow"/>
          <w:u w:val="single"/>
        </w:rPr>
        <w:t>…………………………</w:t>
      </w:r>
      <w:r w:rsidRPr="00847145">
        <w:rPr>
          <w:rFonts w:ascii="Tahoma" w:hAnsi="Tahoma" w:cs="Tahoma"/>
          <w:sz w:val="21"/>
          <w:szCs w:val="21"/>
        </w:rPr>
        <w:t xml:space="preserve"> </w:t>
      </w:r>
    </w:p>
    <w:p w:rsidR="00847145" w:rsidRPr="00847145" w:rsidRDefault="007C6DFF" w:rsidP="007C6DFF">
      <w:pPr>
        <w:pStyle w:val="normlnodsazensodrkou"/>
        <w:numPr>
          <w:ilvl w:val="0"/>
          <w:numId w:val="50"/>
        </w:numPr>
        <w:rPr>
          <w:rFonts w:ascii="Tahoma" w:hAnsi="Tahoma" w:cs="Tahoma"/>
          <w:sz w:val="21"/>
          <w:szCs w:val="21"/>
        </w:rPr>
      </w:pPr>
      <w:r>
        <w:rPr>
          <w:rFonts w:ascii="Tahoma" w:hAnsi="Tahoma" w:cs="Tahoma"/>
          <w:sz w:val="21"/>
          <w:szCs w:val="21"/>
          <w:highlight w:val="yellow"/>
        </w:rPr>
        <w:lastRenderedPageBreak/>
        <w:t>osoba</w:t>
      </w:r>
      <w:r w:rsidR="00847145" w:rsidRPr="00847145">
        <w:rPr>
          <w:rFonts w:ascii="Tahoma" w:hAnsi="Tahoma" w:cs="Tahoma"/>
          <w:sz w:val="21"/>
          <w:szCs w:val="21"/>
          <w:highlight w:val="yellow"/>
        </w:rPr>
        <w:t xml:space="preserve"> zástupce </w:t>
      </w:r>
      <w:r w:rsidR="000403BA">
        <w:rPr>
          <w:rFonts w:ascii="Tahoma" w:hAnsi="Tahoma" w:cs="Tahoma"/>
          <w:sz w:val="21"/>
          <w:szCs w:val="21"/>
          <w:highlight w:val="yellow"/>
        </w:rPr>
        <w:t xml:space="preserve">hlavního </w:t>
      </w:r>
      <w:r w:rsidR="00847145" w:rsidRPr="00847145">
        <w:rPr>
          <w:rFonts w:ascii="Tahoma" w:hAnsi="Tahoma" w:cs="Tahoma"/>
          <w:sz w:val="21"/>
          <w:szCs w:val="21"/>
          <w:highlight w:val="yellow"/>
        </w:rPr>
        <w:t>stavbyvedoucího,</w:t>
      </w:r>
      <w:r w:rsidR="00033DBA">
        <w:rPr>
          <w:rFonts w:ascii="Tahoma" w:hAnsi="Tahoma" w:cs="Tahoma"/>
          <w:sz w:val="21"/>
          <w:szCs w:val="21"/>
          <w:highlight w:val="yellow"/>
        </w:rPr>
        <w:t xml:space="preserve"> autorizace pozemní stavby,</w:t>
      </w:r>
      <w:r w:rsidR="00847145" w:rsidRPr="00847145">
        <w:rPr>
          <w:rFonts w:ascii="Tahoma" w:hAnsi="Tahoma" w:cs="Tahoma"/>
          <w:sz w:val="21"/>
          <w:szCs w:val="21"/>
          <w:highlight w:val="yellow"/>
        </w:rPr>
        <w:t xml:space="preserve"> tel.: …………</w:t>
      </w:r>
      <w:proofErr w:type="gramStart"/>
      <w:r w:rsidR="00847145" w:rsidRPr="00847145">
        <w:rPr>
          <w:rFonts w:ascii="Tahoma" w:hAnsi="Tahoma" w:cs="Tahoma"/>
          <w:sz w:val="21"/>
          <w:szCs w:val="21"/>
          <w:highlight w:val="yellow"/>
        </w:rPr>
        <w:t>…….</w:t>
      </w:r>
      <w:proofErr w:type="gramEnd"/>
      <w:r w:rsidR="00847145" w:rsidRPr="00847145">
        <w:rPr>
          <w:rFonts w:ascii="Tahoma" w:hAnsi="Tahoma" w:cs="Tahoma"/>
          <w:sz w:val="21"/>
          <w:szCs w:val="21"/>
          <w:highlight w:val="yellow"/>
        </w:rPr>
        <w:t xml:space="preserve">., e-mail: </w:t>
      </w:r>
      <w:r w:rsidR="00847145" w:rsidRPr="00847145">
        <w:rPr>
          <w:rFonts w:ascii="Tahoma" w:hAnsi="Tahoma" w:cs="Tahoma"/>
          <w:sz w:val="21"/>
          <w:szCs w:val="21"/>
          <w:highlight w:val="yellow"/>
          <w:u w:val="single"/>
        </w:rPr>
        <w:t>…………………………</w:t>
      </w:r>
      <w:r w:rsidR="00847145" w:rsidRPr="00847145">
        <w:rPr>
          <w:rFonts w:ascii="Tahoma" w:hAnsi="Tahoma" w:cs="Tahoma"/>
          <w:sz w:val="21"/>
          <w:szCs w:val="21"/>
        </w:rPr>
        <w:t xml:space="preserve"> </w:t>
      </w:r>
    </w:p>
    <w:p w:rsidR="00847145" w:rsidRPr="00847145" w:rsidRDefault="00847145" w:rsidP="00847145">
      <w:pPr>
        <w:pStyle w:val="Normlnodsazen"/>
        <w:spacing w:before="0"/>
        <w:ind w:left="720"/>
        <w:rPr>
          <w:rFonts w:ascii="Tahoma" w:hAnsi="Tahoma" w:cs="Tahoma"/>
          <w:sz w:val="21"/>
          <w:szCs w:val="21"/>
        </w:rPr>
      </w:pPr>
      <w:r w:rsidRPr="00847145">
        <w:rPr>
          <w:rFonts w:ascii="Tahoma" w:hAnsi="Tahoma" w:cs="Tahoma"/>
          <w:sz w:val="21"/>
          <w:szCs w:val="21"/>
        </w:rPr>
        <w:t xml:space="preserve">Zhotovitel současně prohlašuje, že výše uvedené </w:t>
      </w:r>
      <w:r w:rsidR="00293697" w:rsidRPr="00847145">
        <w:rPr>
          <w:rFonts w:ascii="Tahoma" w:hAnsi="Tahoma" w:cs="Tahoma"/>
          <w:sz w:val="21"/>
          <w:szCs w:val="21"/>
        </w:rPr>
        <w:t>osoby jsou</w:t>
      </w:r>
      <w:r w:rsidRPr="00847145">
        <w:rPr>
          <w:rFonts w:ascii="Tahoma" w:hAnsi="Tahoma" w:cs="Tahoma"/>
          <w:sz w:val="21"/>
          <w:szCs w:val="21"/>
        </w:rPr>
        <w:t xml:space="preserve"> zhotovitelem díla pověřeny k vedení a realizaci stavby a odpovídají za provádění prací dle této smlouvy a jsou zmocněny:</w:t>
      </w:r>
    </w:p>
    <w:p w:rsidR="00847145" w:rsidRP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převzít od objednatele staveniště,</w:t>
      </w:r>
    </w:p>
    <w:p w:rsidR="00847145" w:rsidRP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předkládat vyúčtování prací a dodávek,</w:t>
      </w:r>
    </w:p>
    <w:p w:rsidR="00847145" w:rsidRP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 xml:space="preserve">zastupovat zhotovitele při </w:t>
      </w:r>
      <w:proofErr w:type="spellStart"/>
      <w:r w:rsidRPr="00847145">
        <w:rPr>
          <w:rFonts w:ascii="Tahoma" w:hAnsi="Tahoma" w:cs="Tahoma"/>
          <w:sz w:val="21"/>
          <w:szCs w:val="21"/>
        </w:rPr>
        <w:t>předkontraktačních</w:t>
      </w:r>
      <w:proofErr w:type="spellEnd"/>
      <w:r w:rsidRPr="00847145">
        <w:rPr>
          <w:rFonts w:ascii="Tahoma" w:hAnsi="Tahoma" w:cs="Tahoma"/>
          <w:sz w:val="21"/>
          <w:szCs w:val="21"/>
        </w:rPr>
        <w:t xml:space="preserve"> jednáních o změně rozsahu díla, ceny díla, eventuálně doby provedení díla a při projednávání a odsouhlasení těchto změn zápisem do stavebního deníku,</w:t>
      </w:r>
    </w:p>
    <w:p w:rsidR="00847145" w:rsidRP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navrhovat změnové listy,</w:t>
      </w:r>
    </w:p>
    <w:p w:rsid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předat objednateli předmět díla.</w:t>
      </w:r>
    </w:p>
    <w:p w:rsidR="004F4FE6" w:rsidRPr="00847145" w:rsidRDefault="004F4FE6" w:rsidP="004F4FE6">
      <w:pPr>
        <w:pStyle w:val="normlnodsazensodrkou4"/>
        <w:numPr>
          <w:ilvl w:val="0"/>
          <w:numId w:val="0"/>
        </w:numPr>
        <w:ind w:left="1440"/>
        <w:rPr>
          <w:rFonts w:ascii="Tahoma" w:hAnsi="Tahoma" w:cs="Tahoma"/>
          <w:sz w:val="21"/>
          <w:szCs w:val="21"/>
        </w:rPr>
      </w:pPr>
    </w:p>
    <w:p w:rsidR="00847145" w:rsidRPr="004F4FE6" w:rsidRDefault="00847145" w:rsidP="00847145">
      <w:pPr>
        <w:pStyle w:val="Zkladntext2-smlouva"/>
        <w:spacing w:before="0"/>
        <w:ind w:left="709"/>
        <w:rPr>
          <w:rFonts w:ascii="Tahoma" w:hAnsi="Tahoma" w:cs="Tahoma"/>
          <w:b/>
          <w:sz w:val="21"/>
          <w:szCs w:val="21"/>
        </w:rPr>
      </w:pPr>
      <w:r w:rsidRPr="004F4FE6">
        <w:rPr>
          <w:rFonts w:ascii="Tahoma" w:hAnsi="Tahoma" w:cs="Tahoma"/>
          <w:b/>
          <w:sz w:val="21"/>
          <w:szCs w:val="21"/>
        </w:rPr>
        <w:t>Zhotovitel se zavazuje zajistit na staveništi po dobu výstavby trvale přítomnost stavbyvedoucího anebo jeho zástupce v rozsahu 4 hodin denně.</w:t>
      </w:r>
    </w:p>
    <w:p w:rsidR="00033DBA" w:rsidRPr="00847145" w:rsidRDefault="00033DBA" w:rsidP="00847145">
      <w:pPr>
        <w:pStyle w:val="Zkladntext2-smlouva"/>
        <w:spacing w:before="0"/>
        <w:ind w:left="709"/>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ind w:left="709" w:hanging="425"/>
        <w:jc w:val="both"/>
        <w:rPr>
          <w:rFonts w:ascii="Tahoma" w:hAnsi="Tahoma" w:cs="Tahoma"/>
          <w:sz w:val="21"/>
          <w:szCs w:val="21"/>
        </w:rPr>
      </w:pPr>
      <w:r w:rsidRPr="00847145">
        <w:rPr>
          <w:rFonts w:ascii="Tahoma" w:hAnsi="Tahoma" w:cs="Tahoma"/>
          <w:sz w:val="21"/>
          <w:szCs w:val="21"/>
        </w:rPr>
        <w:t>Objednatel pro vzájemný styk a zabezpečení povinností vyplývajících z této smlouvy určuje zejména tyto osoby:</w:t>
      </w:r>
    </w:p>
    <w:p w:rsidR="00847145" w:rsidRPr="00847145" w:rsidRDefault="00847145" w:rsidP="00847145">
      <w:pPr>
        <w:pStyle w:val="Odstavecseseznamem"/>
        <w:keepLines/>
        <w:suppressAutoHyphens/>
        <w:autoSpaceDE w:val="0"/>
        <w:autoSpaceDN w:val="0"/>
        <w:adjustRightInd w:val="0"/>
        <w:spacing w:after="0" w:line="240" w:lineRule="auto"/>
        <w:ind w:left="709"/>
        <w:jc w:val="both"/>
        <w:rPr>
          <w:rFonts w:ascii="Tahoma" w:hAnsi="Tahoma" w:cs="Tahoma"/>
          <w:sz w:val="21"/>
          <w:szCs w:val="21"/>
        </w:rPr>
      </w:pPr>
      <w:r w:rsidRPr="00847145">
        <w:rPr>
          <w:rFonts w:ascii="Tahoma" w:hAnsi="Tahoma" w:cs="Tahoma"/>
          <w:sz w:val="21"/>
          <w:szCs w:val="21"/>
        </w:rPr>
        <w:t xml:space="preserve">Osoba technického dozoru stavebníka – objednatele </w:t>
      </w:r>
      <w:r w:rsidRPr="00847145">
        <w:rPr>
          <w:rFonts w:ascii="Tahoma" w:hAnsi="Tahoma" w:cs="Tahoma"/>
          <w:b/>
          <w:sz w:val="21"/>
          <w:szCs w:val="21"/>
        </w:rPr>
        <w:t>(dále jen TDO)</w:t>
      </w:r>
      <w:r w:rsidRPr="00847145">
        <w:rPr>
          <w:rFonts w:ascii="Tahoma" w:hAnsi="Tahoma" w:cs="Tahoma"/>
          <w:sz w:val="21"/>
          <w:szCs w:val="21"/>
        </w:rPr>
        <w:t xml:space="preserve"> s příslušnou autorizací zákona č. </w:t>
      </w:r>
      <w:r w:rsidR="00D56D0F">
        <w:rPr>
          <w:rFonts w:ascii="Tahoma" w:hAnsi="Tahoma" w:cs="Tahoma"/>
          <w:sz w:val="21"/>
          <w:szCs w:val="21"/>
        </w:rPr>
        <w:t>283/2021</w:t>
      </w:r>
      <w:r w:rsidRPr="00847145">
        <w:rPr>
          <w:rFonts w:ascii="Tahoma" w:hAnsi="Tahoma" w:cs="Tahoma"/>
          <w:sz w:val="21"/>
          <w:szCs w:val="21"/>
        </w:rPr>
        <w:t xml:space="preserve"> Sb., stavební zákon ve spojení s přísl. </w:t>
      </w:r>
      <w:proofErr w:type="spellStart"/>
      <w:r w:rsidRPr="00847145">
        <w:rPr>
          <w:rFonts w:ascii="Tahoma" w:hAnsi="Tahoma" w:cs="Tahoma"/>
          <w:sz w:val="21"/>
          <w:szCs w:val="21"/>
        </w:rPr>
        <w:t>ust</w:t>
      </w:r>
      <w:proofErr w:type="spellEnd"/>
      <w:r w:rsidRPr="00847145">
        <w:rPr>
          <w:rFonts w:ascii="Tahoma" w:hAnsi="Tahoma" w:cs="Tahoma"/>
          <w:sz w:val="21"/>
          <w:szCs w:val="21"/>
        </w:rPr>
        <w:t>. zákona č. 360/1992 sb., o výkonu povolání autorizovaných architektů a o výkonu povolání autorizovaných inženýrů a techniků činných ve výstavbě bude objednatelem určena bez zbytečného odkladu po uzavření této smlouvy, nejpozději k okamžiku předání a převzetí staveniště zhotovitelem dle této smlouvy.</w:t>
      </w:r>
    </w:p>
    <w:p w:rsidR="00847145" w:rsidRPr="00847145" w:rsidRDefault="00847145" w:rsidP="00847145">
      <w:pPr>
        <w:pStyle w:val="Odstavecseseznamem"/>
        <w:keepLines/>
        <w:suppressAutoHyphens/>
        <w:autoSpaceDE w:val="0"/>
        <w:autoSpaceDN w:val="0"/>
        <w:adjustRightInd w:val="0"/>
        <w:spacing w:after="0" w:line="240" w:lineRule="auto"/>
        <w:ind w:left="709"/>
        <w:jc w:val="both"/>
        <w:rPr>
          <w:rFonts w:ascii="Tahoma" w:hAnsi="Tahoma" w:cs="Tahoma"/>
          <w:sz w:val="21"/>
          <w:szCs w:val="21"/>
        </w:rPr>
      </w:pPr>
      <w:r w:rsidRPr="00847145">
        <w:rPr>
          <w:rFonts w:ascii="Tahoma" w:hAnsi="Tahoma" w:cs="Tahoma"/>
          <w:sz w:val="21"/>
          <w:szCs w:val="21"/>
        </w:rPr>
        <w:t xml:space="preserve">   </w:t>
      </w:r>
    </w:p>
    <w:p w:rsidR="00847145" w:rsidRPr="00847145" w:rsidRDefault="00847145" w:rsidP="00847145">
      <w:pPr>
        <w:pStyle w:val="Zkladntext2-smlouva"/>
        <w:spacing w:before="0"/>
        <w:ind w:left="851" w:hanging="567"/>
        <w:rPr>
          <w:rFonts w:ascii="Tahoma" w:hAnsi="Tahoma" w:cs="Tahoma"/>
          <w:b/>
          <w:sz w:val="21"/>
          <w:szCs w:val="21"/>
        </w:rPr>
      </w:pPr>
      <w:r w:rsidRPr="00847145">
        <w:rPr>
          <w:rFonts w:ascii="Tahoma" w:hAnsi="Tahoma" w:cs="Tahoma"/>
          <w:b/>
          <w:sz w:val="21"/>
          <w:szCs w:val="21"/>
        </w:rPr>
        <w:t xml:space="preserve">      další osoby TDO – osoby technického dozoru objednatele</w:t>
      </w:r>
    </w:p>
    <w:p w:rsidR="00847145" w:rsidRPr="00847145" w:rsidRDefault="00847145" w:rsidP="00847145">
      <w:pPr>
        <w:pStyle w:val="Zkladntext2-smlouva"/>
        <w:spacing w:before="0"/>
        <w:ind w:left="851" w:hanging="567"/>
        <w:rPr>
          <w:rFonts w:ascii="Tahoma" w:hAnsi="Tahoma" w:cs="Tahoma"/>
          <w:b/>
          <w:sz w:val="21"/>
          <w:szCs w:val="21"/>
        </w:rPr>
      </w:pPr>
    </w:p>
    <w:p w:rsidR="00847145" w:rsidRDefault="003720F8" w:rsidP="004642D4">
      <w:pPr>
        <w:pStyle w:val="normlnodsazensodrkou"/>
        <w:numPr>
          <w:ilvl w:val="0"/>
          <w:numId w:val="0"/>
        </w:numPr>
        <w:ind w:left="426"/>
        <w:rPr>
          <w:rFonts w:ascii="Tahoma" w:hAnsi="Tahoma" w:cs="Tahoma"/>
          <w:sz w:val="21"/>
          <w:szCs w:val="21"/>
        </w:rPr>
      </w:pPr>
      <w:r>
        <w:rPr>
          <w:rFonts w:ascii="Tahoma" w:hAnsi="Tahoma" w:cs="Tahoma"/>
          <w:sz w:val="21"/>
          <w:szCs w:val="21"/>
        </w:rPr>
        <w:t xml:space="preserve">   </w:t>
      </w:r>
      <w:r w:rsidR="00E86EA3">
        <w:rPr>
          <w:rFonts w:ascii="Tahoma" w:hAnsi="Tahoma" w:cs="Tahoma"/>
          <w:sz w:val="21"/>
          <w:szCs w:val="21"/>
        </w:rPr>
        <w:t xml:space="preserve">Ing. </w:t>
      </w:r>
      <w:r w:rsidR="002C319E">
        <w:rPr>
          <w:rFonts w:ascii="Tahoma" w:hAnsi="Tahoma" w:cs="Tahoma"/>
          <w:sz w:val="21"/>
          <w:szCs w:val="21"/>
        </w:rPr>
        <w:t>Petr Mitura</w:t>
      </w:r>
      <w:r w:rsidR="00847145" w:rsidRPr="00293697">
        <w:rPr>
          <w:rFonts w:ascii="Tahoma" w:hAnsi="Tahoma" w:cs="Tahoma"/>
          <w:sz w:val="21"/>
          <w:szCs w:val="21"/>
        </w:rPr>
        <w:t xml:space="preserve">, tel.: </w:t>
      </w:r>
      <w:r w:rsidR="00293697" w:rsidRPr="00293697">
        <w:rPr>
          <w:rFonts w:ascii="Tahoma" w:hAnsi="Tahoma" w:cs="Tahoma"/>
          <w:sz w:val="21"/>
          <w:szCs w:val="21"/>
        </w:rPr>
        <w:t>+ 420 558 609 2</w:t>
      </w:r>
      <w:r w:rsidR="002C319E">
        <w:rPr>
          <w:rFonts w:ascii="Tahoma" w:hAnsi="Tahoma" w:cs="Tahoma"/>
          <w:sz w:val="21"/>
          <w:szCs w:val="21"/>
        </w:rPr>
        <w:t>63</w:t>
      </w:r>
      <w:r w:rsidR="00847145" w:rsidRPr="00293697">
        <w:rPr>
          <w:rFonts w:ascii="Tahoma" w:hAnsi="Tahoma" w:cs="Tahoma"/>
          <w:sz w:val="21"/>
          <w:szCs w:val="21"/>
        </w:rPr>
        <w:t xml:space="preserve">, e-mail: </w:t>
      </w:r>
      <w:r w:rsidR="003E0243">
        <w:rPr>
          <w:rStyle w:val="Hypertextovodkaz"/>
          <w:rFonts w:ascii="Tahoma" w:hAnsi="Tahoma" w:cs="Tahoma"/>
          <w:sz w:val="21"/>
          <w:szCs w:val="21"/>
        </w:rPr>
        <w:t>m</w:t>
      </w:r>
      <w:r w:rsidR="002C319E">
        <w:rPr>
          <w:rStyle w:val="Hypertextovodkaz"/>
          <w:rFonts w:ascii="Tahoma" w:hAnsi="Tahoma" w:cs="Tahoma"/>
          <w:sz w:val="21"/>
          <w:szCs w:val="21"/>
        </w:rPr>
        <w:t>itura.petr</w:t>
      </w:r>
      <w:r w:rsidR="00CC0F4B" w:rsidRPr="00CC0F4B">
        <w:rPr>
          <w:rStyle w:val="Hypertextovodkaz"/>
          <w:rFonts w:ascii="Tahoma" w:hAnsi="Tahoma" w:cs="Tahoma"/>
          <w:sz w:val="21"/>
          <w:szCs w:val="21"/>
        </w:rPr>
        <w:t>@</w:t>
      </w:r>
      <w:r w:rsidR="00CC0F4B">
        <w:rPr>
          <w:rStyle w:val="Hypertextovodkaz"/>
          <w:rFonts w:ascii="Tahoma" w:hAnsi="Tahoma" w:cs="Tahoma"/>
          <w:sz w:val="21"/>
          <w:szCs w:val="21"/>
        </w:rPr>
        <w:t>frydekmistek.cz</w:t>
      </w:r>
      <w:r w:rsidR="00847145" w:rsidRPr="00847145">
        <w:rPr>
          <w:rFonts w:ascii="Tahoma" w:hAnsi="Tahoma" w:cs="Tahoma"/>
          <w:sz w:val="21"/>
          <w:szCs w:val="21"/>
        </w:rPr>
        <w:t xml:space="preserve"> </w:t>
      </w:r>
    </w:p>
    <w:p w:rsidR="00847145" w:rsidRPr="00847145" w:rsidRDefault="004642D4" w:rsidP="002C319E">
      <w:pPr>
        <w:spacing w:after="0" w:line="240" w:lineRule="auto"/>
        <w:jc w:val="both"/>
        <w:rPr>
          <w:rFonts w:ascii="Tahoma" w:hAnsi="Tahoma" w:cs="Tahoma"/>
          <w:sz w:val="21"/>
          <w:szCs w:val="21"/>
        </w:rPr>
      </w:pPr>
      <w:r>
        <w:rPr>
          <w:rFonts w:ascii="Tahoma" w:hAnsi="Tahoma" w:cs="Tahoma"/>
          <w:sz w:val="21"/>
          <w:szCs w:val="21"/>
        </w:rPr>
        <w:t xml:space="preserve">     </w:t>
      </w:r>
      <w:r w:rsidR="003720F8">
        <w:rPr>
          <w:rFonts w:ascii="Tahoma" w:hAnsi="Tahoma" w:cs="Tahoma"/>
          <w:sz w:val="21"/>
          <w:szCs w:val="21"/>
        </w:rPr>
        <w:t xml:space="preserve"> </w:t>
      </w:r>
      <w:r>
        <w:rPr>
          <w:rFonts w:ascii="Tahoma" w:hAnsi="Tahoma" w:cs="Tahoma"/>
          <w:sz w:val="21"/>
          <w:szCs w:val="21"/>
        </w:rPr>
        <w:t xml:space="preserve"> </w:t>
      </w:r>
      <w:r w:rsidR="003720F8">
        <w:rPr>
          <w:rFonts w:ascii="Tahoma" w:hAnsi="Tahoma" w:cs="Tahoma"/>
          <w:sz w:val="21"/>
          <w:szCs w:val="21"/>
        </w:rPr>
        <w:t xml:space="preserve">   </w:t>
      </w:r>
    </w:p>
    <w:p w:rsidR="00847145" w:rsidRPr="00847145" w:rsidRDefault="00847145" w:rsidP="00BE1078">
      <w:pPr>
        <w:spacing w:after="0" w:line="240" w:lineRule="auto"/>
        <w:ind w:left="1418" w:hanging="851"/>
        <w:jc w:val="both"/>
        <w:rPr>
          <w:rFonts w:ascii="Tahoma" w:hAnsi="Tahoma" w:cs="Tahoma"/>
          <w:sz w:val="21"/>
          <w:szCs w:val="21"/>
        </w:rPr>
      </w:pPr>
      <w:r w:rsidRPr="00847145">
        <w:rPr>
          <w:rFonts w:ascii="Tahoma" w:hAnsi="Tahoma" w:cs="Tahoma"/>
          <w:sz w:val="21"/>
          <w:szCs w:val="21"/>
        </w:rPr>
        <w:t xml:space="preserve">  a dále další, kteří budou uvedeni v zápise o předání a převzetí staveniště.  </w:t>
      </w:r>
    </w:p>
    <w:p w:rsidR="00847145" w:rsidRPr="00847145" w:rsidRDefault="00847145" w:rsidP="00847145">
      <w:pPr>
        <w:pStyle w:val="normlnodsazensodrkou"/>
        <w:numPr>
          <w:ilvl w:val="0"/>
          <w:numId w:val="0"/>
        </w:numPr>
        <w:ind w:left="709" w:hanging="709"/>
        <w:rPr>
          <w:rFonts w:ascii="Tahoma" w:hAnsi="Tahoma" w:cs="Tahoma"/>
          <w:sz w:val="21"/>
          <w:szCs w:val="21"/>
        </w:rPr>
      </w:pPr>
      <w:r w:rsidRPr="00847145">
        <w:rPr>
          <w:rFonts w:ascii="Tahoma" w:hAnsi="Tahoma" w:cs="Tahoma"/>
          <w:sz w:val="21"/>
          <w:szCs w:val="21"/>
        </w:rPr>
        <w:tab/>
        <w:t xml:space="preserve"> </w:t>
      </w:r>
    </w:p>
    <w:p w:rsidR="00847145" w:rsidRPr="00847145" w:rsidRDefault="00847145" w:rsidP="00847145">
      <w:pPr>
        <w:pStyle w:val="normlnodsazensodrkou"/>
        <w:numPr>
          <w:ilvl w:val="0"/>
          <w:numId w:val="0"/>
        </w:numPr>
        <w:ind w:left="720"/>
        <w:rPr>
          <w:rFonts w:ascii="Tahoma" w:hAnsi="Tahoma" w:cs="Tahoma"/>
          <w:sz w:val="21"/>
          <w:szCs w:val="21"/>
        </w:rPr>
      </w:pPr>
      <w:r w:rsidRPr="00847145">
        <w:rPr>
          <w:rFonts w:ascii="Tahoma" w:hAnsi="Tahoma" w:cs="Tahoma"/>
          <w:sz w:val="21"/>
          <w:szCs w:val="21"/>
        </w:rPr>
        <w:t xml:space="preserve">Objednatel prohlašuje, že tyto osoby jsou oprávněny k výkonu </w:t>
      </w:r>
      <w:r w:rsidRPr="00847145">
        <w:rPr>
          <w:rFonts w:ascii="Tahoma" w:hAnsi="Tahoma" w:cs="Tahoma"/>
          <w:b/>
          <w:sz w:val="21"/>
          <w:szCs w:val="21"/>
        </w:rPr>
        <w:t>Technického dozoru</w:t>
      </w:r>
      <w:r w:rsidRPr="00847145">
        <w:rPr>
          <w:rFonts w:ascii="Tahoma" w:hAnsi="Tahoma" w:cs="Tahoma"/>
          <w:sz w:val="21"/>
          <w:szCs w:val="21"/>
        </w:rPr>
        <w:t xml:space="preserve"> a jsou zmocněny objednatelem:</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předat zhotoviteli staveniště,</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 xml:space="preserve">přebírat od zhotovitele práce, které budou dalším postupem prací zakryty, </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vyžadovat po zhotoviteli veškeré doklady týkající se provádění díla,</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 xml:space="preserve">provádět zápisy ve stavebním deníku a odsouhlasit zhotoviteli zápisy ve stavebním deníku, </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odsouhlasit případné změny prací a dodávek navržené zhotovitelem, nevyžadující změny v rozpočtu, nad rámec uzavřené smlouvy o dílo,</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 xml:space="preserve">zastupovat objednatele při </w:t>
      </w:r>
      <w:proofErr w:type="spellStart"/>
      <w:r w:rsidRPr="00847145">
        <w:rPr>
          <w:rFonts w:ascii="Tahoma" w:hAnsi="Tahoma" w:cs="Tahoma"/>
          <w:sz w:val="21"/>
          <w:szCs w:val="21"/>
        </w:rPr>
        <w:t>předkontraktačních</w:t>
      </w:r>
      <w:proofErr w:type="spellEnd"/>
      <w:r w:rsidRPr="00847145">
        <w:rPr>
          <w:rFonts w:ascii="Tahoma" w:hAnsi="Tahoma" w:cs="Tahoma"/>
          <w:sz w:val="21"/>
          <w:szCs w:val="21"/>
        </w:rPr>
        <w:t xml:space="preserve"> jednáních o změně rozsahu díla, ceny díla, eventuálně doby provedení díla, při projednávání a odsouhlasení těchto změn zápisem do stavebního deníku,</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odsouhlasit zhotoviteli věcné a finanční plnění, tj. provádět kontrolu soupisu provedených prací, dodávek a služeb, a zda tento odpovídá předané projektové dokumentaci a zjištěné skutečnosti a shodu stvrdit svým podpisem na zjišťovacím protokolu,</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vrátit soupis provedených prací, dodávek a služeb zpět zhotoviteli k přepracování, neodpovídá-li soupis projektové dokumentaci a zjištěné skutečnosti,</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převzít od zhotovitele předmět díla,</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zastavit stavební práce:</w:t>
      </w:r>
    </w:p>
    <w:p w:rsidR="00847145" w:rsidRPr="00847145" w:rsidRDefault="000E15A6" w:rsidP="00847145">
      <w:pPr>
        <w:pStyle w:val="normlnodsazensodrkou4"/>
        <w:numPr>
          <w:ilvl w:val="2"/>
          <w:numId w:val="3"/>
        </w:numPr>
        <w:rPr>
          <w:rFonts w:ascii="Tahoma" w:hAnsi="Tahoma" w:cs="Tahoma"/>
          <w:sz w:val="21"/>
          <w:szCs w:val="21"/>
        </w:rPr>
      </w:pPr>
      <w:r>
        <w:rPr>
          <w:rFonts w:ascii="Tahoma" w:hAnsi="Tahoma" w:cs="Tahoma"/>
          <w:sz w:val="21"/>
          <w:szCs w:val="21"/>
        </w:rPr>
        <w:t>není-</w:t>
      </w:r>
      <w:r w:rsidR="00847145" w:rsidRPr="00847145">
        <w:rPr>
          <w:rFonts w:ascii="Tahoma" w:hAnsi="Tahoma" w:cs="Tahoma"/>
          <w:sz w:val="21"/>
          <w:szCs w:val="21"/>
        </w:rPr>
        <w:t>li dílo prováděno v souladu s PD, technickými předpisy nebo návody výrobců,</w:t>
      </w:r>
    </w:p>
    <w:p w:rsidR="00847145" w:rsidRPr="00847145" w:rsidRDefault="00847145" w:rsidP="00847145">
      <w:pPr>
        <w:pStyle w:val="normlnodsazensodrkou4"/>
        <w:numPr>
          <w:ilvl w:val="2"/>
          <w:numId w:val="3"/>
        </w:numPr>
        <w:rPr>
          <w:rFonts w:ascii="Tahoma" w:hAnsi="Tahoma" w:cs="Tahoma"/>
          <w:sz w:val="21"/>
          <w:szCs w:val="21"/>
        </w:rPr>
      </w:pPr>
      <w:r w:rsidRPr="00847145">
        <w:rPr>
          <w:rFonts w:ascii="Tahoma" w:hAnsi="Tahoma" w:cs="Tahoma"/>
          <w:sz w:val="21"/>
          <w:szCs w:val="21"/>
        </w:rPr>
        <w:t>nejsou-li prováděny kontroly a zkoušky předepsané v plánu kontrol a zkoušek</w:t>
      </w:r>
      <w:r w:rsidR="00CA5522">
        <w:rPr>
          <w:rFonts w:ascii="Tahoma" w:hAnsi="Tahoma" w:cs="Tahoma"/>
          <w:sz w:val="21"/>
          <w:szCs w:val="21"/>
        </w:rPr>
        <w:t>,</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odsouhlasit změnu subdodavatele</w:t>
      </w:r>
      <w:r w:rsidR="00CA5522">
        <w:rPr>
          <w:rFonts w:ascii="Tahoma" w:hAnsi="Tahoma" w:cs="Tahoma"/>
          <w:sz w:val="21"/>
          <w:szCs w:val="21"/>
        </w:rPr>
        <w:t>,</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lastRenderedPageBreak/>
        <w:t>uplatňovat jménem objednatele nároky vůči zhotoviteli vyplývající z této smlouvy, zejména dodržování termínů, kontrolu plnění, smluvní pokuty;</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r w:rsidRPr="00847145">
        <w:rPr>
          <w:rFonts w:ascii="Tahoma" w:hAnsi="Tahoma" w:cs="Tahoma"/>
          <w:b/>
          <w:sz w:val="21"/>
          <w:szCs w:val="21"/>
          <w:lang w:eastAsia="cs-CZ"/>
        </w:rPr>
        <w:t>Autorský dozor projektanta</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sz w:val="21"/>
          <w:szCs w:val="21"/>
          <w:lang w:eastAsia="cs-CZ"/>
        </w:rPr>
        <w:t>Autorský dozor projektanta</w:t>
      </w:r>
      <w:r w:rsidRPr="00847145">
        <w:rPr>
          <w:rFonts w:ascii="Tahoma" w:hAnsi="Tahoma" w:cs="Tahoma"/>
          <w:b/>
          <w:sz w:val="21"/>
          <w:szCs w:val="21"/>
          <w:lang w:eastAsia="cs-CZ"/>
        </w:rPr>
        <w:t xml:space="preserve"> </w:t>
      </w:r>
      <w:r w:rsidRPr="00847145">
        <w:rPr>
          <w:rFonts w:ascii="Tahoma" w:hAnsi="Tahoma" w:cs="Tahoma"/>
          <w:sz w:val="21"/>
          <w:szCs w:val="21"/>
          <w:lang w:eastAsia="cs-CZ"/>
        </w:rPr>
        <w:t>bude vykonávat zpracovatel projektové dokumentace, která je podkladem pro provádění díla dle této smlouvy. Zhotovitel je povinen umožnit výkon autorského dozoru projektanta.</w:t>
      </w: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umožnit autorskému dozoru zejména:</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účast na předání a převzetí staveniště,</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průběžné ověřování souladu postupu provádění díla s PD,</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účast na kontrolních dnech,</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účast při předání a převzetí díla,</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provádění zápisů do stavebního deníku,</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vstup na stavbu po dobu realizace,</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provádění zápisů do změnových listů,</w:t>
      </w:r>
    </w:p>
    <w:p w:rsid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potvrzení a odsouhlasení dokumentace skutečného provedení.</w:t>
      </w:r>
    </w:p>
    <w:p w:rsidR="00847145" w:rsidRPr="00847145" w:rsidRDefault="00847145" w:rsidP="00847145">
      <w:pPr>
        <w:keepLines/>
        <w:suppressAutoHyphens/>
        <w:autoSpaceDE w:val="0"/>
        <w:autoSpaceDN w:val="0"/>
        <w:adjustRightInd w:val="0"/>
        <w:spacing w:after="360" w:line="240" w:lineRule="auto"/>
        <w:ind w:firstLine="284"/>
        <w:jc w:val="both"/>
        <w:rPr>
          <w:rFonts w:ascii="Tahoma" w:hAnsi="Tahoma" w:cs="Tahoma"/>
          <w:b/>
          <w:sz w:val="21"/>
          <w:szCs w:val="21"/>
          <w:lang w:eastAsia="cs-CZ"/>
        </w:rPr>
      </w:pPr>
      <w:r w:rsidRPr="00847145">
        <w:rPr>
          <w:rFonts w:ascii="Tahoma" w:hAnsi="Tahoma" w:cs="Tahoma"/>
          <w:b/>
          <w:sz w:val="21"/>
          <w:szCs w:val="21"/>
          <w:lang w:eastAsia="cs-CZ"/>
        </w:rPr>
        <w:t>Koordinátor BOZP</w:t>
      </w: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sz w:val="21"/>
          <w:szCs w:val="21"/>
          <w:lang w:eastAsia="cs-CZ"/>
        </w:rPr>
        <w:t xml:space="preserve">Osoba koordinátora BOZP bude zhotoviteli sdělena nejpozději ke dni předání staveniště. Zhotovitel je povinen umožnit výkon koordinátora BOZP a řídit se jeho pokyny. </w:t>
      </w:r>
    </w:p>
    <w:p w:rsidR="00847145" w:rsidRPr="00847145" w:rsidRDefault="00847145" w:rsidP="00847145">
      <w:pPr>
        <w:pStyle w:val="Odstavecseseznamem"/>
        <w:keepLines/>
        <w:suppressAutoHyphens/>
        <w:autoSpaceDE w:val="0"/>
        <w:autoSpaceDN w:val="0"/>
        <w:adjustRightInd w:val="0"/>
        <w:spacing w:after="360" w:line="240" w:lineRule="auto"/>
        <w:ind w:left="1004"/>
        <w:jc w:val="both"/>
        <w:rPr>
          <w:rFonts w:ascii="Tahoma" w:hAnsi="Tahoma" w:cs="Tahoma"/>
          <w:b/>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sz w:val="21"/>
          <w:szCs w:val="21"/>
          <w:lang w:eastAsia="cs-CZ"/>
        </w:rPr>
        <w:t>Zhotovitel je povinen umožnit koordinátorovi BOZP zejména:</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účast na předání a převzetí staveniště,</w:t>
      </w:r>
    </w:p>
    <w:p w:rsidR="00847145" w:rsidRPr="00847145" w:rsidRDefault="00847145" w:rsidP="00CE41C6">
      <w:pPr>
        <w:pStyle w:val="Odstavecseseznamem"/>
        <w:numPr>
          <w:ilvl w:val="0"/>
          <w:numId w:val="27"/>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průběžné ověřování souladu postupu provádění díla předpisy na ochranu zdraví a bezpečnosti účastníků výstavby,</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účast na kontrolních dnech,</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účast při předání a převzetí díla,</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provádění zápisů do stavebního deníku,</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vstup na stavbu po dobu realizace,</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provádění kontrolních dnů pořádaných koordinátorem BOZP,</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potvrzení a odsouhlasení dokumentace rizik.</w:t>
      </w:r>
    </w:p>
    <w:p w:rsidR="00847145" w:rsidRPr="00847145" w:rsidRDefault="00847145" w:rsidP="00847145">
      <w:pPr>
        <w:pStyle w:val="Odstavecseseznamem"/>
        <w:autoSpaceDE w:val="0"/>
        <w:autoSpaceDN w:val="0"/>
        <w:adjustRightInd w:val="0"/>
        <w:spacing w:after="0" w:line="240" w:lineRule="auto"/>
        <w:ind w:left="1364"/>
        <w:rPr>
          <w:rFonts w:ascii="Tahoma" w:hAnsi="Tahoma" w:cs="Tahoma"/>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dodat na výzvu koordinátorovi BOZP zejména kontrolní a zkušební plán, technologické postupy provádění prací, informace o fyzických osobách, které se mohou s jeho vědomím zdržovat na staveništi, poskytovat mu potřebnou součinnost a zavázat všechny své subdodavatele, popřípadě výše uvedené jiné osoby k součinnosti po celou dobu přípravy a realizace stavby.</w:t>
      </w:r>
    </w:p>
    <w:p w:rsidR="00847145" w:rsidRPr="00847145" w:rsidRDefault="00847145" w:rsidP="00847145">
      <w:pPr>
        <w:pStyle w:val="Odstavecseseznamem"/>
        <w:autoSpaceDE w:val="0"/>
        <w:autoSpaceDN w:val="0"/>
        <w:adjustRightInd w:val="0"/>
        <w:spacing w:after="0" w:line="240" w:lineRule="auto"/>
        <w:ind w:left="1364"/>
        <w:rPr>
          <w:rFonts w:ascii="Tahoma" w:hAnsi="Tahoma" w:cs="Tahoma"/>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Koordinátor BOZP je oprávněn zastavit stavební práce, je-li ohrožena bezpečnost účastníků výstavby do doby odstranění závady.</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V případě porušení povinnosti zhotovitelem na úseku bezpečnosti a ochrany zdraví při práci na staveništi, včetně jeho subdodavatelů, jejich zaměstnanců, zjištěných Koordinátorem BOZP, budou tato porušení zaznamenaná ve stavebním či bezpečnostním deníku</w:t>
      </w:r>
      <w:r w:rsidRPr="00847145">
        <w:rPr>
          <w:rFonts w:ascii="Tahoma" w:hAnsi="Tahoma" w:cs="Tahoma"/>
          <w:sz w:val="21"/>
          <w:szCs w:val="21"/>
        </w:rPr>
        <w:t xml:space="preserve"> </w:t>
      </w:r>
      <w:r w:rsidRPr="00847145">
        <w:rPr>
          <w:rFonts w:ascii="Tahoma" w:hAnsi="Tahoma" w:cs="Tahoma"/>
          <w:sz w:val="21"/>
          <w:szCs w:val="21"/>
          <w:lang w:eastAsia="cs-CZ"/>
        </w:rPr>
        <w:t>s výzvou ke sjednání nápravy; v případě nesjednání nápravy je zhotovitel povinen zaplatit smluvní pokutu dle této smlouvy.</w:t>
      </w:r>
    </w:p>
    <w:p w:rsidR="00847145" w:rsidRPr="00847145" w:rsidRDefault="00847145" w:rsidP="00847145">
      <w:pPr>
        <w:pStyle w:val="Odstavecseseznamem"/>
        <w:rPr>
          <w:rFonts w:ascii="Tahoma" w:hAnsi="Tahoma" w:cs="Tahoma"/>
          <w:sz w:val="21"/>
          <w:szCs w:val="21"/>
        </w:rPr>
      </w:pPr>
    </w:p>
    <w:p w:rsid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rPr>
        <w:t>Zhotovitel i objednatel jsou oprávněni dodatečně změnit osoby pověřené pro vzájemný styk a zabezpečení povinností vyplývajících z této smlouvy.</w:t>
      </w:r>
    </w:p>
    <w:p w:rsidR="001B79C0" w:rsidRDefault="001B79C0" w:rsidP="001B79C0">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CE41C6">
      <w:pPr>
        <w:pStyle w:val="Odstavecseseznamem"/>
        <w:keepLines/>
        <w:numPr>
          <w:ilvl w:val="0"/>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b/>
          <w:sz w:val="21"/>
          <w:szCs w:val="21"/>
          <w:lang w:eastAsia="cs-CZ"/>
        </w:rPr>
        <w:t>Monitorování postupu výstavby</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sz w:val="21"/>
          <w:szCs w:val="21"/>
          <w:lang w:eastAsia="cs-CZ"/>
        </w:rPr>
      </w:pPr>
    </w:p>
    <w:p w:rsidR="00847145" w:rsidRPr="00343038"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pořídit barevnou fotodokumentaci nebo videozáznam místa plnění v následujícím rozsahu </w:t>
      </w:r>
      <w:r w:rsidRPr="00847145">
        <w:rPr>
          <w:rFonts w:ascii="Tahoma" w:hAnsi="Tahoma" w:cs="Tahoma"/>
          <w:b/>
          <w:sz w:val="21"/>
          <w:szCs w:val="21"/>
          <w:lang w:eastAsia="cs-CZ"/>
        </w:rPr>
        <w:t>(dále jen fotodokumentace):</w:t>
      </w:r>
    </w:p>
    <w:p w:rsidR="00343038" w:rsidRPr="00847145" w:rsidRDefault="00343038" w:rsidP="00343038">
      <w:pPr>
        <w:pStyle w:val="Odstavecseseznamem"/>
        <w:keepLines/>
        <w:suppressAutoHyphens/>
        <w:autoSpaceDE w:val="0"/>
        <w:autoSpaceDN w:val="0"/>
        <w:adjustRightInd w:val="0"/>
        <w:spacing w:after="360" w:line="240" w:lineRule="auto"/>
        <w:ind w:left="1004"/>
        <w:jc w:val="both"/>
        <w:rPr>
          <w:rFonts w:ascii="Tahoma" w:hAnsi="Tahoma" w:cs="Tahoma"/>
          <w:sz w:val="21"/>
          <w:szCs w:val="21"/>
          <w:lang w:eastAsia="cs-CZ"/>
        </w:rPr>
      </w:pPr>
    </w:p>
    <w:p w:rsidR="00847145" w:rsidRPr="00847145" w:rsidRDefault="00847145" w:rsidP="00CE41C6">
      <w:pPr>
        <w:pStyle w:val="Odstavecseseznamem"/>
        <w:numPr>
          <w:ilvl w:val="0"/>
          <w:numId w:val="17"/>
        </w:numPr>
        <w:spacing w:after="0" w:line="240" w:lineRule="auto"/>
        <w:ind w:left="1361" w:hanging="357"/>
        <w:jc w:val="both"/>
        <w:rPr>
          <w:rFonts w:ascii="Tahoma" w:hAnsi="Tahoma" w:cs="Tahoma"/>
          <w:sz w:val="21"/>
          <w:szCs w:val="21"/>
          <w:lang w:eastAsia="cs-CZ"/>
        </w:rPr>
      </w:pPr>
      <w:r w:rsidRPr="00847145">
        <w:rPr>
          <w:rFonts w:ascii="Tahoma" w:hAnsi="Tahoma" w:cs="Tahoma"/>
          <w:sz w:val="21"/>
          <w:szCs w:val="21"/>
          <w:lang w:eastAsia="cs-CZ"/>
        </w:rPr>
        <w:t>Fotodokumentace stavu objektu, včetně staveniště před zahájením stavebních prací;</w:t>
      </w:r>
      <w:r w:rsidRPr="00847145">
        <w:rPr>
          <w:rFonts w:ascii="Tahoma" w:hAnsi="Tahoma" w:cs="Tahoma"/>
          <w:sz w:val="21"/>
          <w:szCs w:val="21"/>
        </w:rPr>
        <w:t xml:space="preserve"> </w:t>
      </w:r>
      <w:r w:rsidRPr="00847145">
        <w:rPr>
          <w:rFonts w:ascii="Tahoma" w:hAnsi="Tahoma" w:cs="Tahoma"/>
          <w:sz w:val="21"/>
          <w:szCs w:val="21"/>
          <w:lang w:eastAsia="cs-CZ"/>
        </w:rPr>
        <w:t xml:space="preserve">fotodokumentaci dle tohoto ujednání pořídí zhotovitel v rámci předání staveniště, a předá objednateli do 5 dnů od předání staveniště dle této smlouvy. </w:t>
      </w:r>
    </w:p>
    <w:p w:rsidR="00847145" w:rsidRPr="00847145" w:rsidRDefault="00847145" w:rsidP="00847145">
      <w:pPr>
        <w:pStyle w:val="Odstavecseseznamem"/>
        <w:keepLines/>
        <w:suppressAutoHyphens/>
        <w:autoSpaceDE w:val="0"/>
        <w:autoSpaceDN w:val="0"/>
        <w:adjustRightInd w:val="0"/>
        <w:spacing w:after="360" w:line="240" w:lineRule="auto"/>
        <w:ind w:left="1364"/>
        <w:jc w:val="both"/>
        <w:rPr>
          <w:rFonts w:ascii="Tahoma" w:hAnsi="Tahoma" w:cs="Tahoma"/>
          <w:sz w:val="21"/>
          <w:szCs w:val="21"/>
          <w:lang w:eastAsia="cs-CZ"/>
        </w:rPr>
      </w:pPr>
    </w:p>
    <w:p w:rsidR="00847145" w:rsidRPr="00847145" w:rsidRDefault="00847145" w:rsidP="00CE41C6">
      <w:pPr>
        <w:pStyle w:val="Odstavecseseznamem"/>
        <w:keepLines/>
        <w:numPr>
          <w:ilvl w:val="0"/>
          <w:numId w:val="17"/>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 xml:space="preserve">Fotodokumentace průběhu realizace stavby, zejména objektu, těch stavebních prací, které budou zakryty spolu s příslušným popisem; tuto dokumentaci pořizuje zhotovitel průběžně a předává objednateli na výzvu osob pověřených TD objednatele. </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keepLines/>
        <w:numPr>
          <w:ilvl w:val="0"/>
          <w:numId w:val="17"/>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Fotodokumentaci dokončeného díla, zejména pohledy objektu, vyklizeného staveniště; fotodokumentaci dle tohoto ujednání pořizuje zhotovitel v rámci přejímacího řízení díla a předá objednateli nejpozději ke dni ukončení předání díla.</w:t>
      </w:r>
    </w:p>
    <w:p w:rsidR="00847145" w:rsidRPr="00847145" w:rsidRDefault="00847145" w:rsidP="00847145">
      <w:pPr>
        <w:pStyle w:val="Odstavecseseznamem"/>
        <w:keepLines/>
        <w:suppressAutoHyphens/>
        <w:autoSpaceDE w:val="0"/>
        <w:autoSpaceDN w:val="0"/>
        <w:adjustRightInd w:val="0"/>
        <w:spacing w:after="360" w:line="240" w:lineRule="auto"/>
        <w:ind w:left="1004"/>
        <w:jc w:val="both"/>
        <w:rPr>
          <w:rFonts w:ascii="Tahoma" w:hAnsi="Tahoma" w:cs="Tahoma"/>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Veškerá fotodokumentace bude pořízena ve vhodném digitálním formátu (např. JPG, MPEG-4) a musí z ní být patrný údaj o datu pořízení.</w:t>
      </w:r>
    </w:p>
    <w:p w:rsid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CE41C6">
      <w:pPr>
        <w:pStyle w:val="Odstavecseseznamem"/>
        <w:keepLines/>
        <w:numPr>
          <w:ilvl w:val="0"/>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b/>
          <w:sz w:val="21"/>
          <w:szCs w:val="21"/>
          <w:lang w:eastAsia="cs-CZ"/>
        </w:rPr>
        <w:t>Kontrola předané dokumentace pro provedení stavby</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po obdržení projektové dokumentace bez zbytečných odkladů prověřit, zda projektová dokumentace a další závazné podklady a pokyny objednatele týkající se díla nemají zjevné vady a nedostatky, zda neobsahují nevhodná řešení, materiály, konstrukce, zda výsledky výpočtů nejsou v rozporu se stanovenými technickými parametry; tuto kontrolu je zhotovitel povinen konat i průběžně tj. nejpozději před zahájením prací na příslušné části díla a upozornit objednatele bez zbytečného odkladu na zjištěné zjevné vady a nedostatky a navrhnout jejich nápravu způsobem pro změnu smlouvy. </w:t>
      </w: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Kontrolou není dotčena odpovědnost objednatele, či projektanta za úplnost a správnost předané projektové dokumentace.</w:t>
      </w: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rPr>
        <w:t>Projektová dokumentace dle článku 2 odst. 1 smlouvy, nenahrazuje realizační dokumentaci stavby (RDS), která je záležitostí zhotovitele. Realizační dokumentace stavby znamená zhotovitelem na vlastní náklady upravená DPS pro</w:t>
      </w:r>
      <w:r w:rsidRPr="00847145">
        <w:rPr>
          <w:rFonts w:ascii="Tahoma" w:hAnsi="Tahoma" w:cs="Tahoma"/>
          <w:b/>
          <w:sz w:val="21"/>
          <w:szCs w:val="21"/>
        </w:rPr>
        <w:t xml:space="preserve"> </w:t>
      </w:r>
      <w:r w:rsidRPr="00847145">
        <w:rPr>
          <w:rFonts w:ascii="Tahoma" w:hAnsi="Tahoma" w:cs="Tahoma"/>
          <w:sz w:val="21"/>
          <w:szCs w:val="21"/>
        </w:rPr>
        <w:t>vlastní</w:t>
      </w:r>
      <w:r w:rsidRPr="00847145">
        <w:rPr>
          <w:rFonts w:ascii="Tahoma" w:hAnsi="Tahoma" w:cs="Tahoma"/>
          <w:b/>
          <w:sz w:val="21"/>
          <w:szCs w:val="21"/>
        </w:rPr>
        <w:t xml:space="preserve"> </w:t>
      </w:r>
      <w:r w:rsidRPr="00847145">
        <w:rPr>
          <w:rFonts w:ascii="Tahoma" w:hAnsi="Tahoma" w:cs="Tahoma"/>
          <w:sz w:val="21"/>
          <w:szCs w:val="21"/>
        </w:rPr>
        <w:t>provedení (realizaci) stavby v závislosti na zhotovitelem použité</w:t>
      </w:r>
      <w:r w:rsidR="00261244">
        <w:rPr>
          <w:rFonts w:ascii="Tahoma" w:hAnsi="Tahoma" w:cs="Tahoma"/>
          <w:sz w:val="21"/>
          <w:szCs w:val="21"/>
        </w:rPr>
        <w:t>m</w:t>
      </w:r>
      <w:r w:rsidRPr="00847145">
        <w:rPr>
          <w:rFonts w:ascii="Tahoma" w:hAnsi="Tahoma" w:cs="Tahoma"/>
          <w:sz w:val="21"/>
          <w:szCs w:val="21"/>
        </w:rPr>
        <w:t xml:space="preserve"> řešení, technologií a zpracování a dle zvážení zhotovitele zahrnuje zejména výrobně technickou dokumentaci pro pomocné práce, výrobně technickou dokumentaci pro zhotovovací práce</w:t>
      </w:r>
      <w:r w:rsidR="00261244">
        <w:rPr>
          <w:rFonts w:ascii="Tahoma" w:hAnsi="Tahoma" w:cs="Tahoma"/>
          <w:sz w:val="21"/>
          <w:szCs w:val="21"/>
        </w:rPr>
        <w:t>.</w:t>
      </w:r>
      <w:r w:rsidRPr="00847145">
        <w:rPr>
          <w:rFonts w:ascii="Tahoma" w:hAnsi="Tahoma" w:cs="Tahoma"/>
          <w:sz w:val="21"/>
          <w:szCs w:val="21"/>
        </w:rPr>
        <w:t xml:space="preserve"> Pokud vyvstane v průběhu realizace díla nutnost zpracování realizační dokumentace, zajistí si ji zhotovitel na své náklady dle vlastních potřeb.</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bCs/>
          <w:sz w:val="21"/>
          <w:szCs w:val="21"/>
          <w:lang w:eastAsia="cs-CZ"/>
        </w:rPr>
      </w:pPr>
    </w:p>
    <w:p w:rsidR="00847145" w:rsidRDefault="00847145" w:rsidP="00CE41C6">
      <w:pPr>
        <w:pStyle w:val="Odstavecseseznamem"/>
        <w:keepLines/>
        <w:numPr>
          <w:ilvl w:val="0"/>
          <w:numId w:val="15"/>
        </w:numPr>
        <w:suppressAutoHyphens/>
        <w:autoSpaceDE w:val="0"/>
        <w:autoSpaceDN w:val="0"/>
        <w:adjustRightInd w:val="0"/>
        <w:spacing w:after="360" w:line="240" w:lineRule="auto"/>
        <w:jc w:val="both"/>
        <w:rPr>
          <w:rFonts w:ascii="Tahoma" w:hAnsi="Tahoma" w:cs="Tahoma"/>
          <w:b/>
          <w:bCs/>
          <w:sz w:val="21"/>
          <w:szCs w:val="21"/>
          <w:lang w:eastAsia="cs-CZ"/>
        </w:rPr>
      </w:pPr>
      <w:r w:rsidRPr="00847145">
        <w:rPr>
          <w:rFonts w:ascii="Tahoma" w:hAnsi="Tahoma" w:cs="Tahoma"/>
          <w:b/>
          <w:bCs/>
          <w:sz w:val="21"/>
          <w:szCs w:val="21"/>
          <w:lang w:eastAsia="cs-CZ"/>
        </w:rPr>
        <w:t>Staveniště</w:t>
      </w:r>
    </w:p>
    <w:p w:rsidR="004B5AD4" w:rsidRPr="00847145" w:rsidRDefault="004B5AD4" w:rsidP="004B5AD4">
      <w:pPr>
        <w:pStyle w:val="Odstavecseseznamem"/>
        <w:keepLines/>
        <w:suppressAutoHyphens/>
        <w:autoSpaceDE w:val="0"/>
        <w:autoSpaceDN w:val="0"/>
        <w:adjustRightInd w:val="0"/>
        <w:spacing w:after="360" w:line="240" w:lineRule="auto"/>
        <w:ind w:left="360"/>
        <w:jc w:val="both"/>
        <w:rPr>
          <w:rFonts w:ascii="Tahoma" w:hAnsi="Tahoma" w:cs="Tahoma"/>
          <w:b/>
          <w:bCs/>
          <w:sz w:val="21"/>
          <w:szCs w:val="21"/>
          <w:lang w:eastAsia="cs-CZ"/>
        </w:rPr>
      </w:pPr>
    </w:p>
    <w:p w:rsid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Objednatel je povinen předat zhotoviteli staveniště v termínu uvedeném v této smlouvě. O předání a převzetí staveniště vyhotoví objednatel písemný protokol, který obě strany podepíší. Prodlení zhotovitele s převzetím staveniště delší než 15 pracovních dnů, je podstatným porušením této smlouvy a zakládá právo objednatele na odstoupení od smlouvy.</w:t>
      </w:r>
    </w:p>
    <w:p w:rsidR="00180297" w:rsidRDefault="00180297" w:rsidP="00180297">
      <w:pPr>
        <w:pStyle w:val="Odstavecseseznamem"/>
        <w:autoSpaceDE w:val="0"/>
        <w:autoSpaceDN w:val="0"/>
        <w:adjustRightInd w:val="0"/>
        <w:spacing w:after="0" w:line="240" w:lineRule="auto"/>
        <w:ind w:left="1004"/>
        <w:jc w:val="both"/>
        <w:rPr>
          <w:rFonts w:ascii="Tahoma" w:hAnsi="Tahoma" w:cs="Tahoma"/>
          <w:sz w:val="21"/>
          <w:szCs w:val="21"/>
          <w:lang w:eastAsia="cs-CZ"/>
        </w:rPr>
      </w:pPr>
    </w:p>
    <w:p w:rsidR="00847145" w:rsidRPr="00BE1078"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BE1078">
        <w:rPr>
          <w:rFonts w:ascii="Tahoma" w:hAnsi="Tahoma" w:cs="Tahoma"/>
          <w:sz w:val="21"/>
          <w:szCs w:val="21"/>
          <w:lang w:eastAsia="cs-CZ"/>
        </w:rPr>
        <w:t xml:space="preserve">Zhotovitel je povinen umístit na vhodném místě na staveništi z veřejného prostranství viditelnou </w:t>
      </w:r>
      <w:r w:rsidRPr="00BE1078">
        <w:rPr>
          <w:rFonts w:ascii="Tahoma" w:hAnsi="Tahoma" w:cs="Tahoma"/>
          <w:b/>
          <w:sz w:val="21"/>
          <w:szCs w:val="21"/>
          <w:lang w:eastAsia="cs-CZ"/>
        </w:rPr>
        <w:t>informační tabuli označující stavbu následujícími údaji:</w:t>
      </w:r>
    </w:p>
    <w:p w:rsidR="00847145" w:rsidRPr="00BE1078" w:rsidRDefault="00847145" w:rsidP="00847145">
      <w:pPr>
        <w:pStyle w:val="Odstavecseseznamem"/>
        <w:autoSpaceDE w:val="0"/>
        <w:autoSpaceDN w:val="0"/>
        <w:adjustRightInd w:val="0"/>
        <w:spacing w:after="0" w:line="240" w:lineRule="auto"/>
        <w:ind w:left="1004"/>
        <w:jc w:val="both"/>
        <w:rPr>
          <w:rFonts w:ascii="Tahoma" w:hAnsi="Tahoma" w:cs="Tahoma"/>
          <w:b/>
          <w:sz w:val="21"/>
          <w:szCs w:val="21"/>
          <w:lang w:eastAsia="cs-CZ"/>
        </w:rPr>
      </w:pPr>
    </w:p>
    <w:p w:rsidR="00847145" w:rsidRPr="00180297" w:rsidRDefault="00847145" w:rsidP="00343038">
      <w:pPr>
        <w:pStyle w:val="Odstavecseseznamem"/>
        <w:numPr>
          <w:ilvl w:val="0"/>
          <w:numId w:val="16"/>
        </w:numPr>
        <w:autoSpaceDE w:val="0"/>
        <w:autoSpaceDN w:val="0"/>
        <w:adjustRightInd w:val="0"/>
        <w:spacing w:after="0" w:line="240" w:lineRule="auto"/>
        <w:jc w:val="both"/>
        <w:rPr>
          <w:rFonts w:ascii="Tahoma" w:hAnsi="Tahoma" w:cs="Tahoma"/>
          <w:sz w:val="21"/>
          <w:szCs w:val="21"/>
          <w:lang w:eastAsia="cs-CZ"/>
        </w:rPr>
      </w:pPr>
      <w:r w:rsidRPr="00180297">
        <w:rPr>
          <w:rFonts w:ascii="Tahoma" w:hAnsi="Tahoma" w:cs="Tahoma"/>
          <w:sz w:val="21"/>
          <w:szCs w:val="21"/>
          <w:lang w:eastAsia="cs-CZ"/>
        </w:rPr>
        <w:t>název stavby: „</w:t>
      </w:r>
      <w:r w:rsidR="00261244" w:rsidRPr="00261244">
        <w:rPr>
          <w:rFonts w:ascii="Tahoma" w:hAnsi="Tahoma" w:cs="Tahoma"/>
          <w:sz w:val="21"/>
          <w:szCs w:val="21"/>
        </w:rPr>
        <w:t>Novostavba tělocvičny ZŠ F-M, ul. Jana Čapka 2555</w:t>
      </w:r>
      <w:r w:rsidR="004D2377" w:rsidRPr="00180297">
        <w:rPr>
          <w:rFonts w:ascii="Tahoma" w:hAnsi="Tahoma" w:cs="Tahoma"/>
          <w:sz w:val="21"/>
          <w:szCs w:val="21"/>
          <w:lang w:eastAsia="cs-CZ"/>
        </w:rPr>
        <w:t>“</w:t>
      </w:r>
    </w:p>
    <w:p w:rsidR="00847145" w:rsidRPr="00180297" w:rsidRDefault="00847145" w:rsidP="00CE41C6">
      <w:pPr>
        <w:pStyle w:val="Odstavecseseznamem"/>
        <w:numPr>
          <w:ilvl w:val="0"/>
          <w:numId w:val="16"/>
        </w:numPr>
        <w:autoSpaceDE w:val="0"/>
        <w:autoSpaceDN w:val="0"/>
        <w:adjustRightInd w:val="0"/>
        <w:spacing w:after="0" w:line="240" w:lineRule="auto"/>
        <w:jc w:val="both"/>
        <w:rPr>
          <w:rFonts w:ascii="Tahoma" w:hAnsi="Tahoma" w:cs="Tahoma"/>
          <w:sz w:val="21"/>
          <w:szCs w:val="21"/>
          <w:lang w:eastAsia="cs-CZ"/>
        </w:rPr>
      </w:pPr>
      <w:r w:rsidRPr="00180297">
        <w:rPr>
          <w:rFonts w:ascii="Tahoma" w:hAnsi="Tahoma" w:cs="Tahoma"/>
          <w:sz w:val="21"/>
          <w:szCs w:val="21"/>
          <w:lang w:eastAsia="cs-CZ"/>
        </w:rPr>
        <w:lastRenderedPageBreak/>
        <w:t>označení povolovacího aktu: - stavební povolení</w:t>
      </w:r>
      <w:r w:rsidRPr="00180297">
        <w:rPr>
          <w:rFonts w:ascii="Tahoma" w:hAnsi="Tahoma" w:cs="Tahoma"/>
          <w:sz w:val="21"/>
          <w:szCs w:val="21"/>
        </w:rPr>
        <w:t xml:space="preserve"> vydané Magistrátem města Frýdku-Místku, odborem územního rozvoje a stavebního</w:t>
      </w:r>
      <w:r w:rsidR="00007C91">
        <w:rPr>
          <w:rFonts w:ascii="Tahoma" w:hAnsi="Tahoma" w:cs="Tahoma"/>
          <w:sz w:val="21"/>
          <w:szCs w:val="21"/>
        </w:rPr>
        <w:t xml:space="preserve"> řádu</w:t>
      </w:r>
      <w:r w:rsidRPr="00180297">
        <w:rPr>
          <w:rFonts w:ascii="Tahoma" w:hAnsi="Tahoma" w:cs="Tahoma"/>
          <w:sz w:val="21"/>
          <w:szCs w:val="21"/>
          <w:lang w:eastAsia="cs-CZ"/>
        </w:rPr>
        <w:t>;</w:t>
      </w:r>
    </w:p>
    <w:p w:rsidR="00847145" w:rsidRPr="00180297" w:rsidRDefault="00847145" w:rsidP="00BE1078">
      <w:pPr>
        <w:pStyle w:val="Odstavecseseznamem"/>
        <w:numPr>
          <w:ilvl w:val="0"/>
          <w:numId w:val="16"/>
        </w:numPr>
        <w:autoSpaceDE w:val="0"/>
        <w:autoSpaceDN w:val="0"/>
        <w:adjustRightInd w:val="0"/>
        <w:spacing w:after="0" w:line="240" w:lineRule="auto"/>
        <w:rPr>
          <w:rFonts w:ascii="Tahoma" w:hAnsi="Tahoma" w:cs="Tahoma"/>
          <w:sz w:val="21"/>
          <w:szCs w:val="21"/>
          <w:lang w:eastAsia="cs-CZ"/>
        </w:rPr>
      </w:pPr>
      <w:r w:rsidRPr="00180297">
        <w:rPr>
          <w:rFonts w:ascii="Tahoma" w:hAnsi="Tahoma" w:cs="Tahoma"/>
          <w:sz w:val="21"/>
          <w:szCs w:val="21"/>
          <w:lang w:eastAsia="cs-CZ"/>
        </w:rPr>
        <w:t xml:space="preserve">označení stavebníka/objednatele/investora: – </w:t>
      </w:r>
      <w:r w:rsidR="00BE1078" w:rsidRPr="00180297">
        <w:rPr>
          <w:rFonts w:ascii="Tahoma" w:hAnsi="Tahoma" w:cs="Tahoma"/>
          <w:sz w:val="21"/>
          <w:szCs w:val="21"/>
          <w:lang w:eastAsia="cs-CZ"/>
        </w:rPr>
        <w:t xml:space="preserve">statutární město Frýdek-Místek </w:t>
      </w:r>
      <w:r w:rsidRPr="00180297">
        <w:rPr>
          <w:rFonts w:ascii="Tahoma" w:hAnsi="Tahoma" w:cs="Tahoma"/>
          <w:sz w:val="21"/>
          <w:szCs w:val="21"/>
          <w:lang w:eastAsia="cs-CZ"/>
        </w:rPr>
        <w:t>s uvedením:</w:t>
      </w:r>
    </w:p>
    <w:p w:rsidR="00847145" w:rsidRPr="00BE1078" w:rsidRDefault="00847145" w:rsidP="00847145">
      <w:pPr>
        <w:pStyle w:val="Odstavecseseznamem"/>
        <w:numPr>
          <w:ilvl w:val="2"/>
          <w:numId w:val="3"/>
        </w:numPr>
        <w:autoSpaceDE w:val="0"/>
        <w:autoSpaceDN w:val="0"/>
        <w:adjustRightInd w:val="0"/>
        <w:spacing w:after="0" w:line="240" w:lineRule="auto"/>
        <w:ind w:left="1701" w:hanging="283"/>
        <w:jc w:val="both"/>
        <w:rPr>
          <w:rFonts w:ascii="Tahoma" w:hAnsi="Tahoma" w:cs="Tahoma"/>
          <w:sz w:val="21"/>
          <w:szCs w:val="21"/>
          <w:lang w:eastAsia="cs-CZ"/>
        </w:rPr>
      </w:pPr>
      <w:r w:rsidRPr="00180297">
        <w:rPr>
          <w:rFonts w:ascii="Tahoma" w:hAnsi="Tahoma" w:cs="Tahoma"/>
          <w:sz w:val="21"/>
          <w:szCs w:val="21"/>
          <w:lang w:eastAsia="cs-CZ"/>
        </w:rPr>
        <w:t>osob odpovědných ve věcech technických, včetně kontaktních údajů dle</w:t>
      </w:r>
      <w:r w:rsidRPr="00BE1078">
        <w:rPr>
          <w:rFonts w:ascii="Tahoma" w:hAnsi="Tahoma" w:cs="Tahoma"/>
          <w:sz w:val="21"/>
          <w:szCs w:val="21"/>
          <w:lang w:eastAsia="cs-CZ"/>
        </w:rPr>
        <w:t xml:space="preserve"> odst. 1 tohoto článku smlouvy;</w:t>
      </w:r>
    </w:p>
    <w:p w:rsidR="00847145" w:rsidRPr="00BE1078" w:rsidRDefault="00847145" w:rsidP="00CE41C6">
      <w:pPr>
        <w:pStyle w:val="Odstavecseseznamem"/>
        <w:numPr>
          <w:ilvl w:val="0"/>
          <w:numId w:val="16"/>
        </w:numPr>
        <w:autoSpaceDE w:val="0"/>
        <w:autoSpaceDN w:val="0"/>
        <w:adjustRightInd w:val="0"/>
        <w:spacing w:after="0" w:line="240" w:lineRule="auto"/>
        <w:jc w:val="both"/>
        <w:rPr>
          <w:rFonts w:ascii="Tahoma" w:hAnsi="Tahoma" w:cs="Tahoma"/>
          <w:sz w:val="21"/>
          <w:szCs w:val="21"/>
          <w:lang w:eastAsia="cs-CZ"/>
        </w:rPr>
      </w:pPr>
      <w:r w:rsidRPr="00BE1078">
        <w:rPr>
          <w:rFonts w:ascii="Tahoma" w:hAnsi="Tahoma" w:cs="Tahoma"/>
          <w:sz w:val="21"/>
          <w:szCs w:val="21"/>
          <w:lang w:eastAsia="cs-CZ"/>
        </w:rPr>
        <w:t>označení zhotovitele stavby: názvem, sídlem, IČ s uvedením:</w:t>
      </w:r>
    </w:p>
    <w:p w:rsidR="00847145" w:rsidRPr="002A2381" w:rsidRDefault="00847145" w:rsidP="002A2381">
      <w:pPr>
        <w:pStyle w:val="Odstavecseseznamem"/>
        <w:numPr>
          <w:ilvl w:val="2"/>
          <w:numId w:val="3"/>
        </w:numPr>
        <w:autoSpaceDE w:val="0"/>
        <w:autoSpaceDN w:val="0"/>
        <w:adjustRightInd w:val="0"/>
        <w:spacing w:after="0" w:line="240" w:lineRule="auto"/>
        <w:ind w:left="1701" w:hanging="283"/>
        <w:jc w:val="both"/>
        <w:rPr>
          <w:rFonts w:ascii="Tahoma" w:hAnsi="Tahoma" w:cs="Tahoma"/>
          <w:sz w:val="21"/>
          <w:szCs w:val="21"/>
          <w:lang w:eastAsia="cs-CZ"/>
        </w:rPr>
      </w:pPr>
      <w:r w:rsidRPr="00BE1078">
        <w:rPr>
          <w:rFonts w:ascii="Tahoma" w:hAnsi="Tahoma" w:cs="Tahoma"/>
          <w:sz w:val="21"/>
          <w:szCs w:val="21"/>
          <w:lang w:eastAsia="cs-CZ"/>
        </w:rPr>
        <w:t xml:space="preserve"> osob hlavního odpovědného stavbyvedoucího, jeho zástupce, včetně kontaktních údajů </w:t>
      </w:r>
      <w:r w:rsidR="00BE1078" w:rsidRPr="00BE1078">
        <w:rPr>
          <w:rFonts w:ascii="Tahoma" w:hAnsi="Tahoma" w:cs="Tahoma"/>
          <w:sz w:val="21"/>
          <w:szCs w:val="21"/>
          <w:lang w:eastAsia="cs-CZ"/>
        </w:rPr>
        <w:t>dle odst.</w:t>
      </w:r>
      <w:r w:rsidRPr="00BE1078">
        <w:rPr>
          <w:rFonts w:ascii="Tahoma" w:hAnsi="Tahoma" w:cs="Tahoma"/>
          <w:sz w:val="21"/>
          <w:szCs w:val="21"/>
          <w:lang w:eastAsia="cs-CZ"/>
        </w:rPr>
        <w:t xml:space="preserve"> 1 tohoto článku smlouvy;</w:t>
      </w:r>
    </w:p>
    <w:p w:rsidR="00847145" w:rsidRDefault="00847145" w:rsidP="00CE41C6">
      <w:pPr>
        <w:pStyle w:val="Odstavecseseznamem"/>
        <w:numPr>
          <w:ilvl w:val="0"/>
          <w:numId w:val="16"/>
        </w:numPr>
        <w:autoSpaceDE w:val="0"/>
        <w:autoSpaceDN w:val="0"/>
        <w:adjustRightInd w:val="0"/>
        <w:spacing w:after="0" w:line="240" w:lineRule="auto"/>
        <w:jc w:val="both"/>
        <w:rPr>
          <w:rFonts w:ascii="Tahoma" w:hAnsi="Tahoma" w:cs="Tahoma"/>
          <w:sz w:val="21"/>
          <w:szCs w:val="21"/>
          <w:lang w:eastAsia="cs-CZ"/>
        </w:rPr>
      </w:pPr>
      <w:r w:rsidRPr="00BE1078">
        <w:rPr>
          <w:rFonts w:ascii="Tahoma" w:hAnsi="Tahoma" w:cs="Tahoma"/>
          <w:sz w:val="21"/>
          <w:szCs w:val="21"/>
          <w:lang w:eastAsia="cs-CZ"/>
        </w:rPr>
        <w:t xml:space="preserve">termín zahájení a dokončení díla; </w:t>
      </w:r>
    </w:p>
    <w:p w:rsidR="00847145" w:rsidRPr="00847145" w:rsidRDefault="00847145" w:rsidP="00847145">
      <w:pPr>
        <w:pStyle w:val="Odstavecseseznamem"/>
        <w:autoSpaceDE w:val="0"/>
        <w:autoSpaceDN w:val="0"/>
        <w:adjustRightInd w:val="0"/>
        <w:spacing w:after="0" w:line="240" w:lineRule="auto"/>
        <w:ind w:left="1364"/>
        <w:jc w:val="both"/>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Jiné informační tabule či reklamy lze v místě plnění umístit pouze se souhlasem objednatele.</w:t>
      </w:r>
    </w:p>
    <w:p w:rsidR="00847145" w:rsidRPr="00847145" w:rsidRDefault="00847145" w:rsidP="00847145">
      <w:pPr>
        <w:pStyle w:val="Odstavecseseznamem"/>
        <w:autoSpaceDE w:val="0"/>
        <w:autoSpaceDN w:val="0"/>
        <w:adjustRightInd w:val="0"/>
        <w:spacing w:after="0" w:line="240" w:lineRule="auto"/>
        <w:ind w:left="1004"/>
        <w:jc w:val="both"/>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seznámit se po převzetí staveniště s rozmístěním a trasou stávajících inženýrských sítí na staveništi a přilehlých pozemcích dotčených prováděním díla a tyto vytýčit a vhodným způsobem chránit tak, aby v průběhu provádění díla nedošlo k jejich poškození.</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dodržovat všechny podmínky správců nebo vlastníků sítí a nese veškeré důsledky a škody vzniklé jejich nedodržením.</w:t>
      </w: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zajistit si veškerá povolení k případnému nutnému záboru veřejného prostranství a zvláštního užívání, a to v rozsahu potřebném pro provádění díla, včetně ploch pro zařízení staveniště. </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Provozní, sociální a případně i výrobní zařízení staveniště zabezpečuje zhotovitel v souladu se svými potřebami, požadavky objednatele pro výkon Technického dozoru stavebníka (TDS) a autorského dozoru projektanta (AD), koordinátora BOZP a respektováním PD předané objednatelem a v souladu s příslušnými právními předpisy.</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si zajistí rozvod potřebných médií na staveništi a jejich připojení na odběrná místa. Zhotovitel zabezpečí samostatná měřící místa na úhradu jím spotřebovaných energií.</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poskytnout objednateli a osobám vykonávajícím funkci TDI, autorského dozoru (AD) a koordinátora BOZP provozní prostory a zařízení nezbytná pro výkon jejich funkce při realizaci díla. </w:t>
      </w:r>
    </w:p>
    <w:p w:rsidR="00847145" w:rsidRPr="00847145" w:rsidRDefault="00847145" w:rsidP="00847145">
      <w:pPr>
        <w:autoSpaceDE w:val="0"/>
        <w:autoSpaceDN w:val="0"/>
        <w:adjustRightInd w:val="0"/>
        <w:spacing w:after="0" w:line="240" w:lineRule="auto"/>
        <w:jc w:val="both"/>
        <w:rPr>
          <w:rFonts w:ascii="Tahoma" w:hAnsi="Tahoma" w:cs="Tahoma"/>
          <w:sz w:val="21"/>
          <w:szCs w:val="21"/>
          <w:lang w:eastAsia="cs-CZ"/>
        </w:rPr>
      </w:pPr>
    </w:p>
    <w:p w:rsid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udržovat na staveništi (používaných plochách, komunikacích) pořádek, průběžně staveniště uklízet a řádným způsobem rozmísťovat, skladovat a urovnávat všechny materiály, zařízení a příslušenství na staveništi. Zhotovitel je povinen průběžně ze staveniště odstraňovat všechny druhy odpadů, stavební suti a nepotřebný materiál; v případě porušení povinnosti zhotovitele dle tohoto ujednání bude objednatelem vyzván k sjednání nápravy ve lhůtě určené ve stavebním deníku; v případě nesjednání nápravy je zhotovitel povinen zaplatit smluvní pokutu dle této smlouvy.</w:t>
      </w:r>
    </w:p>
    <w:p w:rsidR="00EA3786" w:rsidRPr="00847145" w:rsidRDefault="00EA3786" w:rsidP="00EA3786">
      <w:pPr>
        <w:pStyle w:val="Odstavecseseznamem"/>
        <w:autoSpaceDE w:val="0"/>
        <w:autoSpaceDN w:val="0"/>
        <w:adjustRightInd w:val="0"/>
        <w:spacing w:after="0" w:line="240" w:lineRule="auto"/>
        <w:ind w:left="1004"/>
        <w:jc w:val="both"/>
        <w:rPr>
          <w:rFonts w:ascii="Tahoma" w:hAnsi="Tahoma" w:cs="Tahoma"/>
          <w:sz w:val="21"/>
          <w:szCs w:val="21"/>
          <w:lang w:eastAsia="cs-CZ"/>
        </w:rPr>
      </w:pPr>
    </w:p>
    <w:p w:rsidR="00EA3786" w:rsidRDefault="00EA3786" w:rsidP="00EA3786">
      <w:pPr>
        <w:autoSpaceDE w:val="0"/>
        <w:autoSpaceDN w:val="0"/>
        <w:adjustRightInd w:val="0"/>
        <w:spacing w:after="0" w:line="240" w:lineRule="auto"/>
        <w:ind w:left="284"/>
        <w:jc w:val="both"/>
        <w:rPr>
          <w:rFonts w:ascii="Tahoma" w:hAnsi="Tahoma" w:cs="Tahoma"/>
          <w:b/>
          <w:sz w:val="21"/>
          <w:szCs w:val="21"/>
          <w:lang w:eastAsia="cs-CZ"/>
        </w:rPr>
      </w:pPr>
      <w:r w:rsidRPr="00E34FCE">
        <w:rPr>
          <w:rFonts w:ascii="Tahoma" w:hAnsi="Tahoma" w:cs="Tahoma"/>
          <w:b/>
          <w:sz w:val="21"/>
          <w:szCs w:val="21"/>
          <w:lang w:eastAsia="cs-CZ"/>
        </w:rPr>
        <w:t xml:space="preserve">Zvláštní ujednání o </w:t>
      </w:r>
      <w:r>
        <w:rPr>
          <w:rFonts w:ascii="Tahoma" w:hAnsi="Tahoma" w:cs="Tahoma"/>
          <w:b/>
          <w:sz w:val="21"/>
          <w:szCs w:val="21"/>
          <w:lang w:eastAsia="cs-CZ"/>
        </w:rPr>
        <w:t>způsobu nakládání s odpadem</w:t>
      </w:r>
    </w:p>
    <w:p w:rsidR="00EA3786" w:rsidRPr="00E34FCE" w:rsidRDefault="00EA3786" w:rsidP="00EA3786">
      <w:pPr>
        <w:autoSpaceDE w:val="0"/>
        <w:autoSpaceDN w:val="0"/>
        <w:adjustRightInd w:val="0"/>
        <w:spacing w:after="0" w:line="240" w:lineRule="auto"/>
        <w:ind w:left="284"/>
        <w:jc w:val="both"/>
        <w:rPr>
          <w:rFonts w:ascii="Tahoma" w:hAnsi="Tahoma" w:cs="Tahoma"/>
          <w:sz w:val="21"/>
          <w:szCs w:val="21"/>
          <w:lang w:eastAsia="cs-CZ"/>
        </w:rPr>
      </w:pPr>
    </w:p>
    <w:p w:rsidR="00EA3786" w:rsidRDefault="00EA3786" w:rsidP="00EA378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5C4CF2">
        <w:rPr>
          <w:rFonts w:ascii="Tahoma" w:hAnsi="Tahoma" w:cs="Tahoma"/>
          <w:sz w:val="21"/>
          <w:szCs w:val="21"/>
          <w:lang w:eastAsia="cs-CZ"/>
        </w:rPr>
        <w:t>Zhotovitel se zavazuje, že odpady</w:t>
      </w:r>
      <w:r>
        <w:rPr>
          <w:rFonts w:ascii="Tahoma" w:hAnsi="Tahoma" w:cs="Tahoma"/>
          <w:sz w:val="21"/>
          <w:szCs w:val="21"/>
          <w:lang w:eastAsia="cs-CZ"/>
        </w:rPr>
        <w:t>,</w:t>
      </w:r>
      <w:r w:rsidRPr="005C4CF2">
        <w:rPr>
          <w:rFonts w:ascii="Tahoma" w:hAnsi="Tahoma" w:cs="Tahoma"/>
          <w:sz w:val="21"/>
          <w:szCs w:val="21"/>
          <w:lang w:eastAsia="cs-CZ"/>
        </w:rPr>
        <w:t xml:space="preserve"> znečištění vzniklé jeho činností nebo odstraňované v souvislosti s plněním předmětu díla bude řádně ekologicky třídit a likvidovat v souladu s</w:t>
      </w:r>
      <w:r>
        <w:rPr>
          <w:rFonts w:ascii="Tahoma" w:hAnsi="Tahoma" w:cs="Tahoma"/>
          <w:sz w:val="21"/>
          <w:szCs w:val="21"/>
          <w:lang w:eastAsia="cs-CZ"/>
        </w:rPr>
        <w:t> </w:t>
      </w:r>
      <w:r w:rsidRPr="005C4CF2">
        <w:rPr>
          <w:rFonts w:ascii="Tahoma" w:hAnsi="Tahoma" w:cs="Tahoma"/>
          <w:sz w:val="21"/>
          <w:szCs w:val="21"/>
          <w:lang w:eastAsia="cs-CZ"/>
        </w:rPr>
        <w:t>platn</w:t>
      </w:r>
      <w:r>
        <w:rPr>
          <w:rFonts w:ascii="Tahoma" w:hAnsi="Tahoma" w:cs="Tahoma"/>
          <w:sz w:val="21"/>
          <w:szCs w:val="21"/>
          <w:lang w:eastAsia="cs-CZ"/>
        </w:rPr>
        <w:t>ými předpisy na úrovni EU a v souladu se zákonem</w:t>
      </w:r>
      <w:r w:rsidRPr="00630073">
        <w:rPr>
          <w:rFonts w:ascii="Tahoma" w:hAnsi="Tahoma" w:cs="Tahoma"/>
          <w:sz w:val="21"/>
          <w:szCs w:val="21"/>
          <w:lang w:eastAsia="cs-CZ"/>
        </w:rPr>
        <w:t xml:space="preserve"> č. 541/2020 Sb., o odpadech</w:t>
      </w:r>
      <w:r>
        <w:rPr>
          <w:rFonts w:ascii="Tahoma" w:hAnsi="Tahoma" w:cs="Tahoma"/>
          <w:sz w:val="21"/>
          <w:szCs w:val="21"/>
          <w:lang w:eastAsia="cs-CZ"/>
        </w:rPr>
        <w:t xml:space="preserve">, v platném znění, a jeho prováděcími předpisy zejména </w:t>
      </w:r>
      <w:r w:rsidRPr="006D5DF8">
        <w:rPr>
          <w:rFonts w:ascii="Tahoma" w:hAnsi="Tahoma" w:cs="Tahoma"/>
          <w:sz w:val="21"/>
          <w:szCs w:val="21"/>
          <w:lang w:eastAsia="cs-CZ"/>
        </w:rPr>
        <w:t>vyhlášk</w:t>
      </w:r>
      <w:r>
        <w:rPr>
          <w:rFonts w:ascii="Tahoma" w:hAnsi="Tahoma" w:cs="Tahoma"/>
          <w:sz w:val="21"/>
          <w:szCs w:val="21"/>
          <w:lang w:eastAsia="cs-CZ"/>
        </w:rPr>
        <w:t>ou</w:t>
      </w:r>
      <w:r w:rsidRPr="006D5DF8">
        <w:rPr>
          <w:rFonts w:ascii="Tahoma" w:hAnsi="Tahoma" w:cs="Tahoma"/>
          <w:sz w:val="21"/>
          <w:szCs w:val="21"/>
          <w:lang w:eastAsia="cs-CZ"/>
        </w:rPr>
        <w:t xml:space="preserve"> </w:t>
      </w:r>
      <w:r w:rsidR="00DC074D">
        <w:rPr>
          <w:rFonts w:ascii="Tahoma" w:hAnsi="Tahoma" w:cs="Tahoma"/>
          <w:sz w:val="21"/>
          <w:szCs w:val="21"/>
          <w:lang w:eastAsia="cs-CZ"/>
        </w:rPr>
        <w:t xml:space="preserve">č. </w:t>
      </w:r>
      <w:r w:rsidRPr="006D5DF8">
        <w:rPr>
          <w:rFonts w:ascii="Tahoma" w:hAnsi="Tahoma" w:cs="Tahoma"/>
          <w:sz w:val="21"/>
          <w:szCs w:val="21"/>
          <w:lang w:eastAsia="cs-CZ"/>
        </w:rPr>
        <w:t>273/2021 Sb., o podrobnostech nakládání s</w:t>
      </w:r>
      <w:r>
        <w:rPr>
          <w:rFonts w:ascii="Tahoma" w:hAnsi="Tahoma" w:cs="Tahoma"/>
          <w:sz w:val="21"/>
          <w:szCs w:val="21"/>
          <w:lang w:eastAsia="cs-CZ"/>
        </w:rPr>
        <w:t> </w:t>
      </w:r>
      <w:r w:rsidRPr="006D5DF8">
        <w:rPr>
          <w:rFonts w:ascii="Tahoma" w:hAnsi="Tahoma" w:cs="Tahoma"/>
          <w:sz w:val="21"/>
          <w:szCs w:val="21"/>
          <w:lang w:eastAsia="cs-CZ"/>
        </w:rPr>
        <w:t>odpady</w:t>
      </w:r>
      <w:r>
        <w:rPr>
          <w:rFonts w:ascii="Tahoma" w:hAnsi="Tahoma" w:cs="Tahoma"/>
          <w:sz w:val="21"/>
          <w:szCs w:val="21"/>
          <w:lang w:eastAsia="cs-CZ"/>
        </w:rPr>
        <w:t>.</w:t>
      </w:r>
    </w:p>
    <w:p w:rsidR="00EA3786" w:rsidRDefault="00EA3786" w:rsidP="00EA3786">
      <w:pPr>
        <w:pStyle w:val="Odstavecseseznamem"/>
        <w:autoSpaceDE w:val="0"/>
        <w:autoSpaceDN w:val="0"/>
        <w:adjustRightInd w:val="0"/>
        <w:spacing w:after="0" w:line="240" w:lineRule="auto"/>
        <w:ind w:left="1004"/>
        <w:jc w:val="both"/>
        <w:rPr>
          <w:rFonts w:ascii="Tahoma" w:hAnsi="Tahoma" w:cs="Tahoma"/>
          <w:sz w:val="21"/>
          <w:szCs w:val="21"/>
          <w:lang w:eastAsia="cs-CZ"/>
        </w:rPr>
      </w:pPr>
    </w:p>
    <w:p w:rsidR="00EA3786" w:rsidRDefault="00EA3786" w:rsidP="00EA3786">
      <w:pPr>
        <w:pStyle w:val="Odstavecseseznamem"/>
        <w:numPr>
          <w:ilvl w:val="1"/>
          <w:numId w:val="15"/>
        </w:numPr>
        <w:jc w:val="both"/>
        <w:rPr>
          <w:rFonts w:ascii="Tahoma" w:hAnsi="Tahoma" w:cs="Tahoma"/>
          <w:sz w:val="21"/>
          <w:szCs w:val="21"/>
          <w:lang w:eastAsia="cs-CZ"/>
        </w:rPr>
      </w:pPr>
      <w:r>
        <w:rPr>
          <w:rFonts w:ascii="Tahoma" w:hAnsi="Tahoma" w:cs="Tahoma"/>
          <w:sz w:val="21"/>
          <w:szCs w:val="21"/>
          <w:lang w:eastAsia="cs-CZ"/>
        </w:rPr>
        <w:lastRenderedPageBreak/>
        <w:t>O</w:t>
      </w:r>
      <w:r w:rsidRPr="003A52F4">
        <w:rPr>
          <w:rFonts w:ascii="Tahoma" w:hAnsi="Tahoma" w:cs="Tahoma"/>
          <w:sz w:val="21"/>
          <w:szCs w:val="21"/>
          <w:lang w:eastAsia="cs-CZ"/>
        </w:rPr>
        <w:t xml:space="preserve"> způsobu nakládání s odpadem bude předložen písemný doklad vystavený příslušnou oprávněnou osobou podle zákona </w:t>
      </w:r>
      <w:r>
        <w:rPr>
          <w:rFonts w:ascii="Tahoma" w:hAnsi="Tahoma" w:cs="Tahoma"/>
          <w:sz w:val="21"/>
          <w:szCs w:val="21"/>
          <w:lang w:eastAsia="cs-CZ"/>
        </w:rPr>
        <w:t xml:space="preserve">č. </w:t>
      </w:r>
      <w:r w:rsidRPr="00630073">
        <w:rPr>
          <w:rFonts w:ascii="Tahoma" w:hAnsi="Tahoma" w:cs="Tahoma"/>
          <w:sz w:val="21"/>
          <w:szCs w:val="21"/>
          <w:lang w:eastAsia="cs-CZ"/>
        </w:rPr>
        <w:t>zákon č. 541/2020 Sb., o odpadech</w:t>
      </w:r>
      <w:r w:rsidRPr="003A52F4">
        <w:rPr>
          <w:rFonts w:ascii="Tahoma" w:hAnsi="Tahoma" w:cs="Tahoma"/>
          <w:sz w:val="21"/>
          <w:szCs w:val="21"/>
          <w:lang w:eastAsia="cs-CZ"/>
        </w:rPr>
        <w:t>,</w:t>
      </w:r>
      <w:r>
        <w:rPr>
          <w:rFonts w:ascii="Tahoma" w:hAnsi="Tahoma" w:cs="Tahoma"/>
          <w:sz w:val="21"/>
          <w:szCs w:val="21"/>
          <w:lang w:eastAsia="cs-CZ"/>
        </w:rPr>
        <w:t xml:space="preserve"> anebo zhotovitelem, pokud takovým oprávněním disponuje sám. </w:t>
      </w:r>
    </w:p>
    <w:p w:rsidR="00EA3786" w:rsidRPr="00E34FCE" w:rsidRDefault="00EA3786" w:rsidP="00EA3786">
      <w:pPr>
        <w:pStyle w:val="Odstavecseseznamem"/>
        <w:rPr>
          <w:rFonts w:ascii="Tahoma" w:hAnsi="Tahoma" w:cs="Tahoma"/>
          <w:sz w:val="21"/>
          <w:szCs w:val="21"/>
          <w:lang w:eastAsia="cs-CZ"/>
        </w:rPr>
      </w:pPr>
    </w:p>
    <w:p w:rsidR="00EA3786" w:rsidRPr="00141664" w:rsidRDefault="00EA3786" w:rsidP="00EA378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141664">
        <w:rPr>
          <w:rFonts w:ascii="Tahoma" w:hAnsi="Tahoma" w:cs="Tahoma"/>
          <w:sz w:val="21"/>
          <w:szCs w:val="21"/>
          <w:lang w:eastAsia="cs-CZ"/>
        </w:rPr>
        <w:t>Splnění této povinnosti bude doloženo potvrzením společnosti oprávněné k likvidaci stavebního odpadu.</w:t>
      </w:r>
    </w:p>
    <w:p w:rsidR="00847145" w:rsidRPr="00847145" w:rsidRDefault="00847145" w:rsidP="00847145">
      <w:pPr>
        <w:autoSpaceDE w:val="0"/>
        <w:autoSpaceDN w:val="0"/>
        <w:adjustRightInd w:val="0"/>
        <w:spacing w:after="0" w:line="240" w:lineRule="auto"/>
        <w:rPr>
          <w:rFonts w:ascii="Tahoma" w:hAnsi="Tahoma" w:cs="Tahoma"/>
          <w:sz w:val="21"/>
          <w:szCs w:val="21"/>
          <w:lang w:eastAsia="cs-CZ"/>
        </w:rPr>
      </w:pPr>
    </w:p>
    <w:p w:rsidR="00847145" w:rsidRDefault="00847145" w:rsidP="00847145">
      <w:pPr>
        <w:autoSpaceDE w:val="0"/>
        <w:autoSpaceDN w:val="0"/>
        <w:adjustRightInd w:val="0"/>
        <w:spacing w:after="0" w:line="240" w:lineRule="auto"/>
        <w:ind w:firstLine="284"/>
        <w:rPr>
          <w:rFonts w:ascii="Tahoma" w:hAnsi="Tahoma" w:cs="Tahoma"/>
          <w:b/>
          <w:bCs/>
          <w:sz w:val="21"/>
          <w:szCs w:val="21"/>
          <w:lang w:eastAsia="cs-CZ"/>
        </w:rPr>
      </w:pPr>
      <w:r w:rsidRPr="00847145">
        <w:rPr>
          <w:rFonts w:ascii="Tahoma" w:hAnsi="Tahoma" w:cs="Tahoma"/>
          <w:b/>
          <w:bCs/>
          <w:sz w:val="21"/>
          <w:szCs w:val="21"/>
          <w:lang w:eastAsia="cs-CZ"/>
        </w:rPr>
        <w:t>Vyklizení staveniště</w:t>
      </w:r>
    </w:p>
    <w:p w:rsidR="000E15A6" w:rsidRPr="00847145" w:rsidRDefault="000E15A6" w:rsidP="00847145">
      <w:pPr>
        <w:autoSpaceDE w:val="0"/>
        <w:autoSpaceDN w:val="0"/>
        <w:adjustRightInd w:val="0"/>
        <w:spacing w:after="0" w:line="240" w:lineRule="auto"/>
        <w:ind w:firstLine="284"/>
        <w:rPr>
          <w:rFonts w:ascii="Tahoma" w:hAnsi="Tahoma" w:cs="Tahoma"/>
          <w:b/>
          <w:bCs/>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Nevyklidí-li zhotovitel staveniště ve sjednaném termínu dle této smlouvy je objednatel oprávněn zabezpečit vyklizení staveniště třetí osobou na náklady zhotovitele.</w:t>
      </w:r>
    </w:p>
    <w:p w:rsidR="00847145" w:rsidRPr="00847145" w:rsidRDefault="00847145" w:rsidP="00847145">
      <w:pPr>
        <w:autoSpaceDE w:val="0"/>
        <w:autoSpaceDN w:val="0"/>
        <w:adjustRightInd w:val="0"/>
        <w:spacing w:after="0" w:line="240" w:lineRule="auto"/>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Smluvní strany o vyklizení staveniště vyhotoví zápis do dokumentu Zápis o předání, převzetí a odevzdání díla; součástí zápisu budou zhotovitelem dodaná prohlášení vlastníka, př. správců nemovitostí a pozemků dotčených stavbou o uvedení do původního stavu. </w:t>
      </w:r>
    </w:p>
    <w:p w:rsidR="00847145" w:rsidRPr="00847145" w:rsidRDefault="00847145" w:rsidP="00847145">
      <w:pPr>
        <w:autoSpaceDE w:val="0"/>
        <w:autoSpaceDN w:val="0"/>
        <w:adjustRightInd w:val="0"/>
        <w:spacing w:after="0" w:line="240" w:lineRule="auto"/>
        <w:jc w:val="both"/>
        <w:rPr>
          <w:rFonts w:ascii="Tahoma" w:hAnsi="Tahoma" w:cs="Tahoma"/>
          <w:sz w:val="21"/>
          <w:szCs w:val="21"/>
          <w:lang w:eastAsia="cs-CZ"/>
        </w:rPr>
      </w:pPr>
    </w:p>
    <w:p w:rsidR="00847145" w:rsidRPr="00847145" w:rsidRDefault="00847145" w:rsidP="00CE41C6">
      <w:pPr>
        <w:pStyle w:val="Odstavecseseznamem"/>
        <w:keepLines/>
        <w:numPr>
          <w:ilvl w:val="0"/>
          <w:numId w:val="15"/>
        </w:numPr>
        <w:suppressAutoHyphens/>
        <w:autoSpaceDE w:val="0"/>
        <w:autoSpaceDN w:val="0"/>
        <w:adjustRightInd w:val="0"/>
        <w:spacing w:after="0" w:line="240" w:lineRule="auto"/>
        <w:jc w:val="both"/>
        <w:rPr>
          <w:rFonts w:ascii="Tahoma" w:hAnsi="Tahoma" w:cs="Tahoma"/>
          <w:b/>
          <w:sz w:val="21"/>
          <w:szCs w:val="21"/>
          <w:lang w:eastAsia="cs-CZ"/>
        </w:rPr>
      </w:pPr>
      <w:r w:rsidRPr="00847145">
        <w:rPr>
          <w:rFonts w:ascii="Tahoma" w:hAnsi="Tahoma" w:cs="Tahoma"/>
          <w:b/>
          <w:sz w:val="21"/>
          <w:szCs w:val="21"/>
          <w:lang w:eastAsia="cs-CZ"/>
        </w:rPr>
        <w:t>Stavební deník</w:t>
      </w:r>
    </w:p>
    <w:p w:rsidR="00847145" w:rsidRPr="00847145" w:rsidRDefault="00847145" w:rsidP="00847145">
      <w:pPr>
        <w:keepLines/>
        <w:suppressAutoHyphens/>
        <w:autoSpaceDE w:val="0"/>
        <w:autoSpaceDN w:val="0"/>
        <w:adjustRightInd w:val="0"/>
        <w:spacing w:after="0" w:line="240" w:lineRule="auto"/>
        <w:jc w:val="both"/>
        <w:rPr>
          <w:rFonts w:ascii="Tahoma" w:hAnsi="Tahoma" w:cs="Tahoma"/>
          <w:sz w:val="21"/>
          <w:szCs w:val="21"/>
          <w:lang w:eastAsia="cs-CZ"/>
        </w:rPr>
      </w:pPr>
    </w:p>
    <w:p w:rsidR="00847145" w:rsidRPr="00847145" w:rsidRDefault="00847145" w:rsidP="00CE41C6">
      <w:pPr>
        <w:pStyle w:val="Odstavecseseznamem"/>
        <w:numPr>
          <w:ilvl w:val="1"/>
          <w:numId w:val="15"/>
        </w:numPr>
        <w:jc w:val="both"/>
        <w:rPr>
          <w:rFonts w:ascii="Tahoma" w:hAnsi="Tahoma" w:cs="Tahoma"/>
          <w:sz w:val="21"/>
          <w:szCs w:val="21"/>
        </w:rPr>
      </w:pPr>
      <w:r w:rsidRPr="00847145">
        <w:rPr>
          <w:rFonts w:ascii="Tahoma" w:hAnsi="Tahoma" w:cs="Tahoma"/>
          <w:sz w:val="21"/>
          <w:szCs w:val="21"/>
        </w:rPr>
        <w:t>Zhotovitel je povinen ode dne převzetí staveniště vést stavební deník</w:t>
      </w:r>
      <w:r w:rsidR="00DC074D">
        <w:rPr>
          <w:rFonts w:ascii="Tahoma" w:hAnsi="Tahoma" w:cs="Tahoma"/>
          <w:sz w:val="21"/>
          <w:szCs w:val="21"/>
        </w:rPr>
        <w:t xml:space="preserve"> v souladu se </w:t>
      </w:r>
      <w:r w:rsidR="00DC074D" w:rsidRPr="00DC074D">
        <w:rPr>
          <w:rFonts w:ascii="Tahoma" w:hAnsi="Tahoma" w:cs="Tahoma"/>
          <w:sz w:val="21"/>
          <w:szCs w:val="21"/>
        </w:rPr>
        <w:t>zákon</w:t>
      </w:r>
      <w:r w:rsidR="00DC074D">
        <w:rPr>
          <w:rFonts w:ascii="Tahoma" w:hAnsi="Tahoma" w:cs="Tahoma"/>
          <w:sz w:val="21"/>
          <w:szCs w:val="21"/>
        </w:rPr>
        <w:t>em</w:t>
      </w:r>
      <w:r w:rsidR="00DC074D" w:rsidRPr="00DC074D">
        <w:rPr>
          <w:rFonts w:ascii="Tahoma" w:hAnsi="Tahoma" w:cs="Tahoma"/>
          <w:sz w:val="21"/>
          <w:szCs w:val="21"/>
        </w:rPr>
        <w:t xml:space="preserve"> č. 283/2021 Sb., stavební zákon, ve znění pozdějších předpisů</w:t>
      </w:r>
      <w:r w:rsidRPr="00847145">
        <w:rPr>
          <w:rFonts w:ascii="Tahoma" w:hAnsi="Tahoma" w:cs="Tahoma"/>
          <w:sz w:val="21"/>
          <w:szCs w:val="21"/>
        </w:rPr>
        <w:t>, s údaji v minimálním v rozsahu dle stavebního zákona a vyhlášky</w:t>
      </w:r>
      <w:r w:rsidR="00261244">
        <w:rPr>
          <w:rFonts w:ascii="Tahoma" w:hAnsi="Tahoma" w:cs="Tahoma"/>
          <w:sz w:val="21"/>
          <w:szCs w:val="21"/>
        </w:rPr>
        <w:t xml:space="preserve"> č.</w:t>
      </w:r>
      <w:r w:rsidR="00261244" w:rsidRPr="00847145">
        <w:rPr>
          <w:rFonts w:ascii="Tahoma" w:hAnsi="Tahoma" w:cs="Tahoma"/>
          <w:sz w:val="21"/>
          <w:szCs w:val="21"/>
        </w:rPr>
        <w:t xml:space="preserve"> </w:t>
      </w:r>
      <w:r w:rsidR="00261244">
        <w:rPr>
          <w:rFonts w:ascii="Tahoma" w:hAnsi="Tahoma" w:cs="Tahoma"/>
          <w:sz w:val="21"/>
          <w:szCs w:val="21"/>
        </w:rPr>
        <w:t>131</w:t>
      </w:r>
      <w:r w:rsidR="00261244" w:rsidRPr="00847145">
        <w:rPr>
          <w:rFonts w:ascii="Tahoma" w:hAnsi="Tahoma" w:cs="Tahoma"/>
          <w:sz w:val="21"/>
          <w:szCs w:val="21"/>
        </w:rPr>
        <w:t>/2</w:t>
      </w:r>
      <w:r w:rsidR="00261244">
        <w:rPr>
          <w:rFonts w:ascii="Tahoma" w:hAnsi="Tahoma" w:cs="Tahoma"/>
          <w:sz w:val="21"/>
          <w:szCs w:val="21"/>
        </w:rPr>
        <w:t>024</w:t>
      </w:r>
      <w:r w:rsidR="00261244" w:rsidRPr="00847145">
        <w:rPr>
          <w:rFonts w:ascii="Tahoma" w:hAnsi="Tahoma" w:cs="Tahoma"/>
          <w:sz w:val="21"/>
          <w:szCs w:val="21"/>
        </w:rPr>
        <w:t xml:space="preserve"> Sb., o dokumentaci staveb</w:t>
      </w:r>
      <w:r w:rsidR="00261244" w:rsidRPr="00847145">
        <w:rPr>
          <w:rFonts w:ascii="Tahoma" w:hAnsi="Tahoma" w:cs="Tahoma"/>
          <w:sz w:val="21"/>
          <w:szCs w:val="21"/>
          <w:lang w:eastAsia="cs-CZ"/>
        </w:rPr>
        <w:t>,</w:t>
      </w:r>
      <w:r w:rsidR="00261244" w:rsidRPr="00847145">
        <w:rPr>
          <w:rFonts w:ascii="Tahoma" w:hAnsi="Tahoma" w:cs="Tahoma"/>
          <w:sz w:val="21"/>
          <w:szCs w:val="21"/>
        </w:rPr>
        <w:t xml:space="preserve"> </w:t>
      </w:r>
      <w:r w:rsidR="00261244">
        <w:rPr>
          <w:rFonts w:ascii="Tahoma" w:hAnsi="Tahoma" w:cs="Tahoma"/>
          <w:sz w:val="21"/>
          <w:szCs w:val="21"/>
        </w:rPr>
        <w:t>a vyhlášky č. 146/2024 o požadavcích na výstavbu.</w:t>
      </w:r>
      <w:r w:rsidRPr="00847145">
        <w:rPr>
          <w:rFonts w:ascii="Tahoma" w:hAnsi="Tahoma" w:cs="Tahoma"/>
          <w:sz w:val="21"/>
          <w:szCs w:val="21"/>
        </w:rPr>
        <w:t xml:space="preserve"> Deník bude trvale přístupný na stavbě.</w:t>
      </w:r>
    </w:p>
    <w:p w:rsidR="00847145" w:rsidRPr="00847145" w:rsidRDefault="00847145" w:rsidP="00847145">
      <w:pPr>
        <w:pStyle w:val="Odstavecseseznamem"/>
        <w:ind w:left="1004"/>
        <w:jc w:val="both"/>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Do stavebního deníku bude zhotovitel zapisovat všechny skutečnosti rozhodné pro plnění smlouvy, zejména údaje o časovém postupu prací a jejich jakosti, důvody odchylek prováděných prací od projektové dokumentace, o provedených zkouškách a další údaje potřebné pro posouzení prací orgány státní správy a objednatelem, a tyto si nechává denně potvrzovat osobami pověřenými TD objednatele.</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Objednatel a jím pověřené osoby jsou oprávněny stavební deník kontrolovat a k zápisům připojovat své stanovisko.</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Stavební deník zpřístupní zhotovitel na stavbě a zajistí, že bude mj. obsahovat:</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základní list, ve kterém se uvádí název a sídlo objednatele, projektanta a změny těchto údajů,</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identifikační údaje stavby podle projektové dokumentace,</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přehled smluv včetně dodatků a změn,</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seznam dokladů a úředních opatření týkajících se stavby,</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seznam dokumentace stavby a jejích změn.</w:t>
      </w:r>
    </w:p>
    <w:p w:rsidR="00847145" w:rsidRPr="00847145" w:rsidRDefault="00847145" w:rsidP="00847145">
      <w:pPr>
        <w:pStyle w:val="ZkladntextodsazenIMP"/>
        <w:tabs>
          <w:tab w:val="left" w:pos="1307"/>
        </w:tabs>
        <w:ind w:left="1701"/>
        <w:jc w:val="both"/>
        <w:rPr>
          <w:rFonts w:ascii="Tahoma" w:hAnsi="Tahoma" w:cs="Tahoma"/>
          <w:sz w:val="21"/>
          <w:szCs w:val="21"/>
        </w:rPr>
      </w:pPr>
    </w:p>
    <w:p w:rsidR="00BE1078"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BE1078">
        <w:rPr>
          <w:rFonts w:ascii="Tahoma" w:hAnsi="Tahoma" w:cs="Tahoma"/>
          <w:sz w:val="21"/>
          <w:szCs w:val="21"/>
        </w:rPr>
        <w:t>Denní záznamy bude zapisovat a podepisovat stavbyvedoucí (jeho zástupce) v den, kdy práce byly provedeny nebo kdy nastaly okolnosti, které vyvolaly nutnost zápisu. Při denních záznamech nesmí být vynechána volná místa.</w:t>
      </w:r>
    </w:p>
    <w:p w:rsidR="00BE1078" w:rsidRDefault="00BE1078" w:rsidP="00BE1078">
      <w:pPr>
        <w:pStyle w:val="Odstavecseseznamem"/>
        <w:keepLines/>
        <w:suppressAutoHyphens/>
        <w:autoSpaceDE w:val="0"/>
        <w:autoSpaceDN w:val="0"/>
        <w:adjustRightInd w:val="0"/>
        <w:spacing w:after="0" w:line="240" w:lineRule="auto"/>
        <w:ind w:left="1004"/>
        <w:jc w:val="both"/>
        <w:rPr>
          <w:rFonts w:ascii="Tahoma" w:hAnsi="Tahoma" w:cs="Tahoma"/>
          <w:sz w:val="21"/>
          <w:szCs w:val="21"/>
        </w:rPr>
      </w:pPr>
    </w:p>
    <w:p w:rsidR="00847145" w:rsidRPr="00BE1078"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BE1078">
        <w:rPr>
          <w:rFonts w:ascii="Tahoma" w:hAnsi="Tahoma" w:cs="Tahoma"/>
          <w:sz w:val="21"/>
          <w:szCs w:val="21"/>
        </w:rPr>
        <w:t>Do deníku je oprávněn provádět záznamy kromě státního stavebního dohledu také technický dozor objednatele a projektant, případně Koordinátor BOZP.</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Zápisem ve stavebním deníku nelze obsah této smlouvy měnit; zápisy slouží jako případný podklad pro jednání o změně smlouvy.</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lastRenderedPageBreak/>
        <w:t>Originál deníku předá zhotovitel objednateli spolu s dokumentací skutečného provedení stavby za účelem archivace při předání díla.</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 xml:space="preserve">Obsahem deníku budou záznamy o zjištěných vícepracích a </w:t>
      </w:r>
      <w:proofErr w:type="spellStart"/>
      <w:r w:rsidRPr="00847145">
        <w:rPr>
          <w:rFonts w:ascii="Tahoma" w:hAnsi="Tahoma" w:cs="Tahoma"/>
          <w:sz w:val="21"/>
          <w:szCs w:val="21"/>
        </w:rPr>
        <w:t>méněpracích</w:t>
      </w:r>
      <w:proofErr w:type="spellEnd"/>
      <w:r w:rsidRPr="00847145">
        <w:rPr>
          <w:rFonts w:ascii="Tahoma" w:hAnsi="Tahoma" w:cs="Tahoma"/>
          <w:sz w:val="21"/>
          <w:szCs w:val="21"/>
        </w:rPr>
        <w:t>, vzestupný soupis změnových listů.</w:t>
      </w:r>
    </w:p>
    <w:p w:rsidR="00847145" w:rsidRPr="00847145" w:rsidRDefault="00847145" w:rsidP="00847145">
      <w:pPr>
        <w:pStyle w:val="ZkladntextodsazenIMP"/>
        <w:spacing w:line="240" w:lineRule="auto"/>
        <w:ind w:left="0"/>
        <w:jc w:val="both"/>
        <w:rPr>
          <w:rFonts w:ascii="Tahoma" w:hAnsi="Tahoma" w:cs="Tahoma"/>
          <w:sz w:val="21"/>
          <w:szCs w:val="21"/>
        </w:rPr>
      </w:pPr>
      <w:r w:rsidRPr="00847145">
        <w:rPr>
          <w:rFonts w:ascii="Tahoma" w:hAnsi="Tahoma" w:cs="Tahoma"/>
          <w:sz w:val="21"/>
          <w:szCs w:val="21"/>
        </w:rPr>
        <w:t xml:space="preserve"> </w:t>
      </w:r>
    </w:p>
    <w:p w:rsidR="00847145" w:rsidRPr="00847145" w:rsidRDefault="00847145" w:rsidP="00CE41C6">
      <w:pPr>
        <w:pStyle w:val="Odstavecseseznamem"/>
        <w:keepLines/>
        <w:numPr>
          <w:ilvl w:val="0"/>
          <w:numId w:val="15"/>
        </w:numPr>
        <w:suppressAutoHyphens/>
        <w:autoSpaceDE w:val="0"/>
        <w:autoSpaceDN w:val="0"/>
        <w:adjustRightInd w:val="0"/>
        <w:spacing w:after="0" w:line="240" w:lineRule="auto"/>
        <w:jc w:val="both"/>
        <w:rPr>
          <w:rFonts w:ascii="Tahoma" w:hAnsi="Tahoma" w:cs="Tahoma"/>
          <w:b/>
          <w:sz w:val="21"/>
          <w:szCs w:val="21"/>
          <w:lang w:eastAsia="cs-CZ"/>
        </w:rPr>
      </w:pPr>
      <w:r w:rsidRPr="00847145">
        <w:rPr>
          <w:rFonts w:ascii="Tahoma" w:hAnsi="Tahoma" w:cs="Tahoma"/>
          <w:b/>
          <w:sz w:val="21"/>
          <w:szCs w:val="21"/>
          <w:lang w:eastAsia="cs-CZ"/>
        </w:rPr>
        <w:t>Provádění díla/ kontrola díla, včetně zakrytých částí díla/</w:t>
      </w:r>
    </w:p>
    <w:p w:rsidR="00847145" w:rsidRPr="00847145" w:rsidRDefault="00847145" w:rsidP="00847145">
      <w:pPr>
        <w:pStyle w:val="Odstavecseseznamem"/>
        <w:keepLines/>
        <w:suppressAutoHyphens/>
        <w:autoSpaceDE w:val="0"/>
        <w:autoSpaceDN w:val="0"/>
        <w:adjustRightInd w:val="0"/>
        <w:spacing w:after="0" w:line="240" w:lineRule="auto"/>
        <w:ind w:left="360"/>
        <w:jc w:val="both"/>
        <w:rPr>
          <w:rFonts w:ascii="Tahoma" w:hAnsi="Tahoma" w:cs="Tahoma"/>
          <w:b/>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zahájí činnosti vedoucí k provedení stavby dnem předání a převzetí staveniště. </w:t>
      </w:r>
    </w:p>
    <w:p w:rsidR="00847145" w:rsidRPr="00847145" w:rsidRDefault="00847145" w:rsidP="00847145">
      <w:pPr>
        <w:pStyle w:val="Odstavecseseznamem"/>
        <w:spacing w:after="0" w:line="240" w:lineRule="auto"/>
        <w:ind w:left="1004"/>
        <w:jc w:val="both"/>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Před samotným dodáním a zapracováním materiálů a výrobků budou zhotovitelem osobě TDS, případně autorskému dozoru předloženy veškeré potřebné doklady, zejména certifikáty, prohlášení o shodě, doplněné montážními listy a technologické postupy, na </w:t>
      </w:r>
      <w:r w:rsidR="00E86EA3" w:rsidRPr="00847145">
        <w:rPr>
          <w:rFonts w:ascii="Tahoma" w:hAnsi="Tahoma" w:cs="Tahoma"/>
          <w:sz w:val="21"/>
          <w:szCs w:val="21"/>
          <w:lang w:eastAsia="cs-CZ"/>
        </w:rPr>
        <w:t>základě,</w:t>
      </w:r>
      <w:r w:rsidRPr="00847145">
        <w:rPr>
          <w:rFonts w:ascii="Tahoma" w:hAnsi="Tahoma" w:cs="Tahoma"/>
          <w:sz w:val="21"/>
          <w:szCs w:val="21"/>
          <w:lang w:eastAsia="cs-CZ"/>
        </w:rPr>
        <w:t xml:space="preserve"> kterých bude možno odsouhlasit shodu nabízeného výrobku (technologie) s projektovou dokumentací. Dodávky na stavbu lze realizovat až po předchozím odsouhlasení se zástupcem objednatele. </w:t>
      </w:r>
    </w:p>
    <w:p w:rsidR="00847145" w:rsidRPr="00847145" w:rsidRDefault="00847145" w:rsidP="00847145">
      <w:pPr>
        <w:pStyle w:val="Odstavecseseznamem"/>
        <w:tabs>
          <w:tab w:val="left" w:pos="1695"/>
        </w:tabs>
        <w:autoSpaceDE w:val="0"/>
        <w:autoSpaceDN w:val="0"/>
        <w:adjustRightInd w:val="0"/>
        <w:spacing w:after="0" w:line="240" w:lineRule="auto"/>
        <w:ind w:left="360"/>
        <w:jc w:val="both"/>
        <w:rPr>
          <w:rFonts w:ascii="Tahoma" w:hAnsi="Tahoma" w:cs="Tahoma"/>
          <w:sz w:val="21"/>
          <w:szCs w:val="21"/>
          <w:lang w:eastAsia="cs-CZ"/>
        </w:rPr>
      </w:pPr>
      <w:r w:rsidRPr="00847145">
        <w:rPr>
          <w:rFonts w:ascii="Tahoma" w:hAnsi="Tahoma" w:cs="Tahoma"/>
          <w:sz w:val="21"/>
          <w:szCs w:val="21"/>
          <w:lang w:eastAsia="cs-CZ"/>
        </w:rPr>
        <w:tab/>
      </w: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Objednatel je oprávněn kontrolovat provádění díla. Zjistí-li objednatel, že zhotovitel provádí dílo v 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dodatečné přiměřené lhůtě, jedná se o takové porušení smlouvy, které opravňuje objednatele k odstoupení od smlouvy.</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alespoň 3 pracovní dny před znepřístupněním nebo zakrytím provedených prací nebo konstrukcí vyzvat osobu TDS písemnou formou – </w:t>
      </w:r>
      <w:r w:rsidR="00145209" w:rsidRPr="00847145">
        <w:rPr>
          <w:rFonts w:ascii="Tahoma" w:hAnsi="Tahoma" w:cs="Tahoma"/>
          <w:sz w:val="21"/>
          <w:szCs w:val="21"/>
          <w:lang w:eastAsia="cs-CZ"/>
        </w:rPr>
        <w:t>emailem ke</w:t>
      </w:r>
      <w:r w:rsidRPr="00847145">
        <w:rPr>
          <w:rFonts w:ascii="Tahoma" w:hAnsi="Tahoma" w:cs="Tahoma"/>
          <w:sz w:val="21"/>
          <w:szCs w:val="21"/>
          <w:lang w:eastAsia="cs-CZ"/>
        </w:rPr>
        <w:t xml:space="preserve"> kontrole a prověření prací, které v dalším postupu budou zakryty nebo se stanou nepřístupnými. Výzva včetně způsobu jejího provedení bude zaznamenána do stavebního deníku. Neučiní-li tak, je povinen na žádost objednatele práce, které byly zakryty nebo se staly nepřístupnými, na svůj náklad odkrýt.</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před zakrytím díla nebo jeho části provést všechny předepsané kontroly a zkoušky, zejména zkoušky vodotěsnosti a tlakové zkoušky. Zhotovitel je povinen informovat TDS o konání předepsaných kontrol a zkoušek dle předcházející věty.</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Pokud zhotovitel provede zakrytí díla bez předepsaných kontrol a zkoušek, provede práce spojené s následnými zkouškami nebo kontrolami a uvedením díla do souladu s požadovanými parametry na vlastní náklady. O provedených zkouškách musí být vyhotoven protokol, který zhotovitel předloží TDS.</w:t>
      </w:r>
    </w:p>
    <w:p w:rsidR="00847145" w:rsidRPr="00847145" w:rsidRDefault="00847145" w:rsidP="00847145">
      <w:pPr>
        <w:pStyle w:val="Odstavecseseznamem"/>
        <w:rPr>
          <w:rFonts w:ascii="Tahoma" w:hAnsi="Tahoma" w:cs="Tahoma"/>
          <w:sz w:val="21"/>
          <w:szCs w:val="21"/>
          <w:lang w:eastAsia="cs-CZ"/>
        </w:rPr>
      </w:pPr>
    </w:p>
    <w:p w:rsid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Pokud se TDS ke kontrole přes včasné písemné vyzvání nedostaví, je zhotovitel oprávněn předmětné práce zakrýt. Bude-li v tomto případě </w:t>
      </w:r>
      <w:r w:rsidR="00094F94" w:rsidRPr="00847145">
        <w:rPr>
          <w:rFonts w:ascii="Tahoma" w:hAnsi="Tahoma" w:cs="Tahoma"/>
          <w:sz w:val="21"/>
          <w:szCs w:val="21"/>
          <w:lang w:eastAsia="cs-CZ"/>
        </w:rPr>
        <w:t>TDS dodatečně</w:t>
      </w:r>
      <w:r w:rsidRPr="00847145">
        <w:rPr>
          <w:rFonts w:ascii="Tahoma" w:hAnsi="Tahoma" w:cs="Tahoma"/>
          <w:sz w:val="21"/>
          <w:szCs w:val="21"/>
          <w:lang w:eastAsia="cs-CZ"/>
        </w:rPr>
        <w:t xml:space="preserve"> požadovat jejich odkrytí, je zhotovitel povinen toto odkrytí provést na náklady objednatele. Pokud se však zjistí, že práce nebyly řádně provedeny, nese veškeré náklady spojené s odkrytím prací, opravou chybného stavu a následným zakrytím zhotovitel. </w:t>
      </w:r>
    </w:p>
    <w:p w:rsidR="00847145" w:rsidRPr="00847145" w:rsidRDefault="00847145" w:rsidP="00847145">
      <w:pPr>
        <w:spacing w:after="0" w:line="240" w:lineRule="auto"/>
        <w:jc w:val="both"/>
        <w:rPr>
          <w:rFonts w:ascii="Tahoma" w:hAnsi="Tahoma" w:cs="Tahoma"/>
          <w:b/>
          <w:sz w:val="21"/>
          <w:szCs w:val="21"/>
          <w:lang w:eastAsia="cs-CZ"/>
        </w:rPr>
      </w:pPr>
      <w:r w:rsidRPr="00847145">
        <w:rPr>
          <w:rFonts w:ascii="Tahoma" w:hAnsi="Tahoma" w:cs="Tahoma"/>
          <w:b/>
          <w:sz w:val="21"/>
          <w:szCs w:val="21"/>
          <w:lang w:eastAsia="cs-CZ"/>
        </w:rPr>
        <w:t>Kontrolní dny</w:t>
      </w:r>
    </w:p>
    <w:p w:rsidR="00847145" w:rsidRPr="00847145" w:rsidRDefault="00847145" w:rsidP="00847145">
      <w:pPr>
        <w:pStyle w:val="Odstavecseseznamem"/>
        <w:spacing w:after="0" w:line="240" w:lineRule="auto"/>
        <w:ind w:left="284" w:hanging="425"/>
        <w:jc w:val="both"/>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Pro účely kontroly průběhu provádění díla organizuje objednatel kontrolní dny v termínech nezbytných pro řádné provádění kontroly, nejméně 1 x týdně, pokud se zástupci ve věcech technických nedohodnou jinak.</w:t>
      </w:r>
    </w:p>
    <w:p w:rsidR="00847145" w:rsidRPr="00847145" w:rsidRDefault="00847145" w:rsidP="00847145">
      <w:pPr>
        <w:spacing w:after="0" w:line="240" w:lineRule="auto"/>
        <w:ind w:left="284"/>
        <w:jc w:val="both"/>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Objednatel je povinen oznámit konání kontrolního dne nejméně 3 dny předem.</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lastRenderedPageBreak/>
        <w:t>Zhotovitel má stejně jako objednatel právo přizvat na kontrolní den subdodavatele. Zhotovitel je povinen zajistit, že kontrolních dnů se bude účastnit osoba pověřená odborným vedením realizace stavby zapsaná ve stavebním deníku;</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Kontrolní dny vede objednatel, prostřednictvím osoby vykonávající funkci TDS. Obsahem kontrolního dne je zejména zpráva zhotovitele o postupu prací, kontrola časového a finančního plnění provádění prací, připomínky a podněty osob vykonávajících funkci TDS, BOZP a AD a stanovení případných nápravných opatření a úkolů.</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Objednatel pořizuje z kontrolního dne zápis o jednání, který písemně předá všem zúčastněným.</w:t>
      </w:r>
    </w:p>
    <w:p w:rsidR="00847145" w:rsidRDefault="00847145" w:rsidP="00847145">
      <w:pPr>
        <w:spacing w:after="0" w:line="240" w:lineRule="auto"/>
        <w:jc w:val="center"/>
        <w:rPr>
          <w:rFonts w:ascii="Tahoma" w:hAnsi="Tahoma" w:cs="Tahoma"/>
          <w:b/>
          <w:sz w:val="21"/>
          <w:szCs w:val="21"/>
          <w:lang w:eastAsia="cs-CZ"/>
        </w:rPr>
      </w:pPr>
    </w:p>
    <w:p w:rsidR="00847145" w:rsidRPr="00847145" w:rsidRDefault="00847145" w:rsidP="00847145">
      <w:pPr>
        <w:spacing w:after="0" w:line="240" w:lineRule="auto"/>
        <w:jc w:val="center"/>
        <w:rPr>
          <w:rFonts w:ascii="Tahoma" w:hAnsi="Tahoma" w:cs="Tahoma"/>
          <w:b/>
          <w:sz w:val="21"/>
          <w:szCs w:val="21"/>
          <w:lang w:eastAsia="cs-CZ"/>
        </w:rPr>
      </w:pPr>
      <w:r w:rsidRPr="00847145">
        <w:rPr>
          <w:rFonts w:ascii="Tahoma" w:hAnsi="Tahoma" w:cs="Tahoma"/>
          <w:b/>
          <w:sz w:val="21"/>
          <w:szCs w:val="21"/>
          <w:lang w:eastAsia="cs-CZ"/>
        </w:rPr>
        <w:t>ČLÁNEK 5</w:t>
      </w:r>
    </w:p>
    <w:p w:rsidR="00847145" w:rsidRPr="00847145" w:rsidRDefault="00847145" w:rsidP="00847145">
      <w:pPr>
        <w:keepNext/>
        <w:spacing w:after="240" w:line="240" w:lineRule="auto"/>
        <w:ind w:right="-79"/>
        <w:jc w:val="center"/>
        <w:outlineLvl w:val="3"/>
        <w:rPr>
          <w:rFonts w:ascii="Tahoma" w:hAnsi="Tahoma" w:cs="Tahoma"/>
          <w:b/>
          <w:caps/>
          <w:sz w:val="21"/>
          <w:szCs w:val="21"/>
          <w:lang w:eastAsia="cs-CZ"/>
        </w:rPr>
      </w:pPr>
      <w:r w:rsidRPr="00847145">
        <w:rPr>
          <w:rFonts w:ascii="Tahoma" w:hAnsi="Tahoma" w:cs="Tahoma"/>
          <w:b/>
          <w:caps/>
          <w:sz w:val="21"/>
          <w:szCs w:val="21"/>
          <w:lang w:eastAsia="cs-CZ"/>
        </w:rPr>
        <w:t>Cena díla</w:t>
      </w:r>
    </w:p>
    <w:p w:rsidR="00847145" w:rsidRPr="00847145" w:rsidRDefault="00847145" w:rsidP="00847145">
      <w:pPr>
        <w:keepLines/>
        <w:numPr>
          <w:ilvl w:val="1"/>
          <w:numId w:val="8"/>
        </w:numPr>
        <w:tabs>
          <w:tab w:val="clear" w:pos="360"/>
        </w:tabs>
        <w:suppressAutoHyphens/>
        <w:spacing w:after="0" w:line="240" w:lineRule="auto"/>
        <w:ind w:left="284" w:hanging="284"/>
        <w:rPr>
          <w:rFonts w:ascii="Tahoma" w:hAnsi="Tahoma" w:cs="Tahoma"/>
          <w:sz w:val="21"/>
          <w:szCs w:val="21"/>
          <w:lang w:eastAsia="cs-CZ"/>
        </w:rPr>
      </w:pPr>
      <w:r w:rsidRPr="00847145">
        <w:rPr>
          <w:rFonts w:ascii="Tahoma" w:hAnsi="Tahoma" w:cs="Tahoma"/>
          <w:sz w:val="21"/>
          <w:szCs w:val="21"/>
          <w:lang w:eastAsia="cs-CZ"/>
        </w:rPr>
        <w:t>Cena za dílo dle této smlouvy se sjednává v Kč celkem ve výši:</w:t>
      </w:r>
    </w:p>
    <w:p w:rsidR="00847145" w:rsidRPr="00847145" w:rsidRDefault="00847145" w:rsidP="00847145">
      <w:pPr>
        <w:keepLines/>
        <w:suppressAutoHyphens/>
        <w:spacing w:after="0" w:line="240" w:lineRule="auto"/>
        <w:ind w:left="284"/>
        <w:rPr>
          <w:rFonts w:ascii="Tahoma" w:hAnsi="Tahoma" w:cs="Tahoma"/>
          <w:sz w:val="21"/>
          <w:szCs w:val="21"/>
          <w:lang w:eastAsia="cs-CZ"/>
        </w:rPr>
      </w:pPr>
    </w:p>
    <w:tbl>
      <w:tblPr>
        <w:tblStyle w:val="Mkatabulky"/>
        <w:tblW w:w="0" w:type="auto"/>
        <w:jc w:val="center"/>
        <w:tblLook w:val="04A0" w:firstRow="1" w:lastRow="0" w:firstColumn="1" w:lastColumn="0" w:noHBand="0" w:noVBand="1"/>
      </w:tblPr>
      <w:tblGrid>
        <w:gridCol w:w="3586"/>
        <w:gridCol w:w="5000"/>
      </w:tblGrid>
      <w:tr w:rsidR="00847145" w:rsidRPr="00847145" w:rsidTr="00847145">
        <w:trPr>
          <w:trHeight w:val="397"/>
          <w:jc w:val="center"/>
        </w:trPr>
        <w:tc>
          <w:tcPr>
            <w:tcW w:w="3586" w:type="dxa"/>
            <w:vAlign w:val="center"/>
          </w:tcPr>
          <w:p w:rsidR="00847145" w:rsidRPr="005439BF" w:rsidRDefault="00847145" w:rsidP="00847145">
            <w:pPr>
              <w:keepNext/>
              <w:keepLines/>
              <w:tabs>
                <w:tab w:val="left" w:pos="4320"/>
              </w:tabs>
              <w:spacing w:after="0" w:line="240" w:lineRule="auto"/>
              <w:rPr>
                <w:rFonts w:ascii="Tahoma" w:hAnsi="Tahoma" w:cs="Tahoma"/>
                <w:b/>
                <w:caps/>
                <w:sz w:val="21"/>
                <w:szCs w:val="21"/>
                <w:highlight w:val="yellow"/>
              </w:rPr>
            </w:pPr>
            <w:r w:rsidRPr="005439BF">
              <w:rPr>
                <w:rFonts w:ascii="Tahoma" w:hAnsi="Tahoma" w:cs="Tahoma"/>
                <w:b/>
                <w:caps/>
                <w:sz w:val="21"/>
                <w:szCs w:val="21"/>
                <w:highlight w:val="yellow"/>
              </w:rPr>
              <w:t>cena celkem bez DPH</w:t>
            </w:r>
          </w:p>
        </w:tc>
        <w:tc>
          <w:tcPr>
            <w:tcW w:w="5000" w:type="dxa"/>
            <w:vAlign w:val="center"/>
          </w:tcPr>
          <w:p w:rsidR="00847145" w:rsidRPr="005439BF" w:rsidRDefault="00847145" w:rsidP="00847145">
            <w:pPr>
              <w:keepNext/>
              <w:keepLines/>
              <w:tabs>
                <w:tab w:val="left" w:pos="4320"/>
              </w:tabs>
              <w:spacing w:after="0" w:line="240" w:lineRule="auto"/>
              <w:jc w:val="right"/>
              <w:rPr>
                <w:rFonts w:ascii="Tahoma" w:hAnsi="Tahoma" w:cs="Tahoma"/>
                <w:sz w:val="21"/>
                <w:szCs w:val="21"/>
                <w:highlight w:val="yellow"/>
              </w:rPr>
            </w:pPr>
            <w:r w:rsidRPr="005439BF">
              <w:rPr>
                <w:rFonts w:ascii="Tahoma" w:hAnsi="Tahoma" w:cs="Tahoma"/>
                <w:sz w:val="21"/>
                <w:szCs w:val="21"/>
                <w:highlight w:val="yellow"/>
              </w:rPr>
              <w:t xml:space="preserve"> Kč</w:t>
            </w:r>
          </w:p>
        </w:tc>
      </w:tr>
      <w:tr w:rsidR="00847145" w:rsidRPr="00847145" w:rsidTr="00847145">
        <w:trPr>
          <w:trHeight w:val="397"/>
          <w:jc w:val="center"/>
        </w:trPr>
        <w:tc>
          <w:tcPr>
            <w:tcW w:w="3586" w:type="dxa"/>
            <w:vAlign w:val="center"/>
          </w:tcPr>
          <w:p w:rsidR="00847145" w:rsidRPr="005439BF" w:rsidRDefault="00847145" w:rsidP="00847145">
            <w:pPr>
              <w:keepLines/>
              <w:tabs>
                <w:tab w:val="left" w:pos="4320"/>
              </w:tabs>
              <w:spacing w:after="0" w:line="240" w:lineRule="auto"/>
              <w:rPr>
                <w:rFonts w:ascii="Tahoma" w:hAnsi="Tahoma" w:cs="Tahoma"/>
                <w:b/>
                <w:caps/>
                <w:sz w:val="21"/>
                <w:szCs w:val="21"/>
                <w:highlight w:val="yellow"/>
              </w:rPr>
            </w:pPr>
            <w:r w:rsidRPr="005439BF">
              <w:rPr>
                <w:rFonts w:ascii="Tahoma" w:hAnsi="Tahoma" w:cs="Tahoma"/>
                <w:b/>
                <w:caps/>
                <w:sz w:val="21"/>
                <w:szCs w:val="21"/>
                <w:highlight w:val="yellow"/>
              </w:rPr>
              <w:t>DPH Z ceny díla</w:t>
            </w:r>
          </w:p>
        </w:tc>
        <w:tc>
          <w:tcPr>
            <w:tcW w:w="5000" w:type="dxa"/>
            <w:vAlign w:val="center"/>
          </w:tcPr>
          <w:p w:rsidR="00847145" w:rsidRPr="005439BF" w:rsidRDefault="00847145" w:rsidP="00847145">
            <w:pPr>
              <w:keepLines/>
              <w:tabs>
                <w:tab w:val="left" w:pos="4320"/>
              </w:tabs>
              <w:spacing w:after="0" w:line="240" w:lineRule="auto"/>
              <w:jc w:val="right"/>
              <w:rPr>
                <w:rFonts w:ascii="Tahoma" w:hAnsi="Tahoma" w:cs="Tahoma"/>
                <w:sz w:val="21"/>
                <w:szCs w:val="21"/>
                <w:highlight w:val="yellow"/>
              </w:rPr>
            </w:pPr>
            <w:r w:rsidRPr="005439BF">
              <w:rPr>
                <w:rFonts w:ascii="Tahoma" w:hAnsi="Tahoma" w:cs="Tahoma"/>
                <w:sz w:val="21"/>
                <w:szCs w:val="21"/>
                <w:highlight w:val="yellow"/>
              </w:rPr>
              <w:t>Kč</w:t>
            </w:r>
          </w:p>
        </w:tc>
      </w:tr>
      <w:tr w:rsidR="00847145" w:rsidRPr="00847145" w:rsidTr="00847145">
        <w:trPr>
          <w:trHeight w:val="397"/>
          <w:jc w:val="center"/>
        </w:trPr>
        <w:tc>
          <w:tcPr>
            <w:tcW w:w="3586" w:type="dxa"/>
            <w:vAlign w:val="center"/>
          </w:tcPr>
          <w:p w:rsidR="00847145" w:rsidRPr="005439BF" w:rsidRDefault="00847145" w:rsidP="00847145">
            <w:pPr>
              <w:keepLines/>
              <w:tabs>
                <w:tab w:val="left" w:pos="4320"/>
              </w:tabs>
              <w:spacing w:after="0" w:line="240" w:lineRule="auto"/>
              <w:rPr>
                <w:rFonts w:ascii="Tahoma" w:hAnsi="Tahoma" w:cs="Tahoma"/>
                <w:b/>
                <w:caps/>
                <w:sz w:val="21"/>
                <w:szCs w:val="21"/>
                <w:highlight w:val="yellow"/>
              </w:rPr>
            </w:pPr>
            <w:r w:rsidRPr="005439BF">
              <w:rPr>
                <w:rFonts w:ascii="Tahoma" w:hAnsi="Tahoma" w:cs="Tahoma"/>
                <w:b/>
                <w:caps/>
                <w:sz w:val="21"/>
                <w:szCs w:val="21"/>
                <w:highlight w:val="yellow"/>
              </w:rPr>
              <w:t>Cena celkem včetně DPH</w:t>
            </w:r>
          </w:p>
        </w:tc>
        <w:tc>
          <w:tcPr>
            <w:tcW w:w="5000" w:type="dxa"/>
            <w:vAlign w:val="center"/>
          </w:tcPr>
          <w:p w:rsidR="00847145" w:rsidRPr="005439BF" w:rsidRDefault="00847145" w:rsidP="00847145">
            <w:pPr>
              <w:keepLines/>
              <w:tabs>
                <w:tab w:val="left" w:pos="4320"/>
              </w:tabs>
              <w:spacing w:after="0" w:line="240" w:lineRule="auto"/>
              <w:jc w:val="right"/>
              <w:rPr>
                <w:rFonts w:ascii="Tahoma" w:hAnsi="Tahoma" w:cs="Tahoma"/>
                <w:sz w:val="21"/>
                <w:szCs w:val="21"/>
                <w:highlight w:val="yellow"/>
              </w:rPr>
            </w:pPr>
            <w:r w:rsidRPr="005439BF">
              <w:rPr>
                <w:rFonts w:ascii="Tahoma" w:hAnsi="Tahoma" w:cs="Tahoma"/>
                <w:sz w:val="21"/>
                <w:szCs w:val="21"/>
                <w:highlight w:val="yellow"/>
              </w:rPr>
              <w:t>Kč</w:t>
            </w:r>
          </w:p>
        </w:tc>
      </w:tr>
    </w:tbl>
    <w:p w:rsidR="00056685" w:rsidRDefault="00056685" w:rsidP="00056685">
      <w:pPr>
        <w:keepLines/>
        <w:suppressAutoHyphens/>
        <w:spacing w:after="0" w:line="240" w:lineRule="auto"/>
        <w:ind w:left="284"/>
        <w:jc w:val="both"/>
        <w:rPr>
          <w:rFonts w:ascii="Tahoma" w:hAnsi="Tahoma" w:cs="Tahoma"/>
          <w:sz w:val="21"/>
          <w:szCs w:val="21"/>
          <w:lang w:eastAsia="cs-CZ"/>
        </w:rPr>
      </w:pPr>
    </w:p>
    <w:p w:rsidR="00847145" w:rsidRPr="00847145" w:rsidRDefault="00056685" w:rsidP="00847145">
      <w:pPr>
        <w:keepLines/>
        <w:numPr>
          <w:ilvl w:val="1"/>
          <w:numId w:val="8"/>
        </w:numPr>
        <w:tabs>
          <w:tab w:val="clear" w:pos="360"/>
        </w:tabs>
        <w:suppressAutoHyphens/>
        <w:spacing w:after="0" w:line="240" w:lineRule="auto"/>
        <w:ind w:left="284" w:hanging="284"/>
        <w:jc w:val="both"/>
        <w:rPr>
          <w:rFonts w:ascii="Tahoma" w:hAnsi="Tahoma" w:cs="Tahoma"/>
          <w:sz w:val="21"/>
          <w:szCs w:val="21"/>
          <w:lang w:eastAsia="cs-CZ"/>
        </w:rPr>
      </w:pPr>
      <w:r w:rsidRPr="009B271D">
        <w:rPr>
          <w:rFonts w:ascii="Tahoma" w:hAnsi="Tahoma" w:cs="Tahoma"/>
          <w:sz w:val="21"/>
          <w:szCs w:val="21"/>
          <w:lang w:eastAsia="cs-CZ"/>
        </w:rPr>
        <w:t>Sjednaná cena je doložena zhotovitelem oceněným soupisem prací</w:t>
      </w:r>
      <w:r>
        <w:rPr>
          <w:rFonts w:ascii="Tahoma" w:hAnsi="Tahoma" w:cs="Tahoma"/>
          <w:sz w:val="21"/>
          <w:szCs w:val="21"/>
          <w:lang w:eastAsia="cs-CZ"/>
        </w:rPr>
        <w:t xml:space="preserve">, dodávek a služeb s </w:t>
      </w:r>
      <w:r w:rsidRPr="009B271D">
        <w:rPr>
          <w:rFonts w:ascii="Tahoma" w:hAnsi="Tahoma" w:cs="Tahoma"/>
          <w:sz w:val="21"/>
          <w:szCs w:val="21"/>
          <w:lang w:eastAsia="cs-CZ"/>
        </w:rPr>
        <w:t>výkazem výměr</w:t>
      </w:r>
      <w:r>
        <w:rPr>
          <w:rFonts w:ascii="Tahoma" w:hAnsi="Tahoma" w:cs="Tahoma"/>
          <w:sz w:val="21"/>
          <w:szCs w:val="21"/>
          <w:lang w:eastAsia="cs-CZ"/>
        </w:rPr>
        <w:t xml:space="preserve"> </w:t>
      </w:r>
      <w:r w:rsidRPr="006C5925">
        <w:rPr>
          <w:rFonts w:ascii="Tahoma" w:hAnsi="Tahoma" w:cs="Tahoma"/>
          <w:b/>
          <w:sz w:val="21"/>
          <w:szCs w:val="21"/>
          <w:lang w:eastAsia="cs-CZ"/>
        </w:rPr>
        <w:t>(dále jen soupis prací)</w:t>
      </w:r>
      <w:r>
        <w:rPr>
          <w:rFonts w:ascii="Tahoma" w:hAnsi="Tahoma" w:cs="Tahoma"/>
          <w:sz w:val="21"/>
          <w:szCs w:val="21"/>
          <w:lang w:eastAsia="cs-CZ"/>
        </w:rPr>
        <w:t>,</w:t>
      </w:r>
      <w:r w:rsidRPr="006C5925">
        <w:rPr>
          <w:rFonts w:ascii="Tahoma" w:hAnsi="Tahoma" w:cs="Tahoma"/>
          <w:sz w:val="21"/>
          <w:szCs w:val="21"/>
        </w:rPr>
        <w:t xml:space="preserve"> který je součástí nabídky zhotovitele podané v rámci </w:t>
      </w:r>
      <w:r>
        <w:rPr>
          <w:rFonts w:ascii="Tahoma" w:hAnsi="Tahoma" w:cs="Tahoma"/>
          <w:sz w:val="21"/>
          <w:szCs w:val="21"/>
        </w:rPr>
        <w:t>zadávacího řízení</w:t>
      </w:r>
      <w:r w:rsidRPr="006C5925">
        <w:rPr>
          <w:rFonts w:ascii="Tahoma" w:hAnsi="Tahoma" w:cs="Tahoma"/>
          <w:sz w:val="21"/>
          <w:szCs w:val="21"/>
        </w:rPr>
        <w:t xml:space="preserve"> na výběr zhotovitele díla dle této smlouvy</w:t>
      </w:r>
      <w:r w:rsidRPr="009B271D">
        <w:rPr>
          <w:rFonts w:ascii="Tahoma" w:hAnsi="Tahoma" w:cs="Tahoma"/>
          <w:sz w:val="21"/>
          <w:szCs w:val="21"/>
        </w:rPr>
        <w:t>;</w:t>
      </w:r>
      <w:r>
        <w:rPr>
          <w:rFonts w:ascii="Tahoma" w:hAnsi="Tahoma" w:cs="Tahoma"/>
          <w:sz w:val="21"/>
          <w:szCs w:val="21"/>
        </w:rPr>
        <w:t xml:space="preserve"> s</w:t>
      </w:r>
      <w:r w:rsidRPr="009B271D">
        <w:rPr>
          <w:rFonts w:ascii="Tahoma" w:hAnsi="Tahoma" w:cs="Tahoma"/>
          <w:sz w:val="21"/>
          <w:szCs w:val="21"/>
          <w:lang w:eastAsia="cs-CZ"/>
        </w:rPr>
        <w:t>ouhrnný rozpočet je přílohou č. 1 této smlouvy.</w:t>
      </w:r>
      <w:r w:rsidR="00847145" w:rsidRPr="00847145">
        <w:rPr>
          <w:rFonts w:ascii="Tahoma" w:hAnsi="Tahoma" w:cs="Tahoma"/>
          <w:sz w:val="21"/>
          <w:szCs w:val="21"/>
          <w:lang w:eastAsia="cs-CZ"/>
        </w:rPr>
        <w:t xml:space="preserve"> </w:t>
      </w:r>
    </w:p>
    <w:p w:rsidR="00847145" w:rsidRPr="00847145" w:rsidRDefault="00847145" w:rsidP="00847145">
      <w:pPr>
        <w:keepLines/>
        <w:suppressAutoHyphens/>
        <w:spacing w:after="0" w:line="240" w:lineRule="auto"/>
        <w:ind w:left="284"/>
        <w:jc w:val="both"/>
        <w:rPr>
          <w:rFonts w:ascii="Tahoma" w:hAnsi="Tahoma" w:cs="Tahoma"/>
          <w:sz w:val="21"/>
          <w:szCs w:val="21"/>
          <w:lang w:eastAsia="cs-CZ"/>
        </w:rPr>
      </w:pPr>
    </w:p>
    <w:p w:rsidR="00847145" w:rsidRPr="00847145" w:rsidRDefault="00847145" w:rsidP="00056685">
      <w:pPr>
        <w:keepLines/>
        <w:numPr>
          <w:ilvl w:val="1"/>
          <w:numId w:val="8"/>
        </w:numPr>
        <w:tabs>
          <w:tab w:val="clear" w:pos="360"/>
        </w:tabs>
        <w:suppressAutoHyphens/>
        <w:spacing w:after="0" w:line="240" w:lineRule="auto"/>
        <w:ind w:left="284" w:hanging="284"/>
        <w:jc w:val="both"/>
        <w:rPr>
          <w:rFonts w:ascii="Tahoma" w:hAnsi="Tahoma" w:cs="Tahoma"/>
          <w:sz w:val="21"/>
          <w:szCs w:val="21"/>
        </w:rPr>
      </w:pPr>
      <w:r w:rsidRPr="00847145">
        <w:rPr>
          <w:rFonts w:ascii="Tahoma" w:hAnsi="Tahoma" w:cs="Tahoma"/>
          <w:sz w:val="21"/>
          <w:szCs w:val="21"/>
          <w:lang w:eastAsia="cs-CZ"/>
        </w:rPr>
        <w:t>Součástí sjednané ceny jsou veškeré práce a dodávky, poplatky, náklady zhotovitele nutné pro zřízení, provoz, demontáž a vyklizení zařízení staveniště,</w:t>
      </w:r>
      <w:r w:rsidRPr="00847145">
        <w:rPr>
          <w:rFonts w:ascii="Tahoma" w:hAnsi="Tahoma" w:cs="Tahoma"/>
          <w:snapToGrid w:val="0"/>
          <w:sz w:val="21"/>
          <w:szCs w:val="21"/>
          <w:lang w:eastAsia="cs-CZ"/>
        </w:rPr>
        <w:t xml:space="preserve"> opatřených zhotovitelem k provedení díla, pomocných </w:t>
      </w:r>
      <w:r w:rsidRPr="00847145">
        <w:rPr>
          <w:rFonts w:ascii="Tahoma" w:hAnsi="Tahoma" w:cs="Tahoma"/>
          <w:sz w:val="21"/>
          <w:szCs w:val="21"/>
          <w:lang w:eastAsia="cs-CZ"/>
        </w:rPr>
        <w:t>výrobků</w:t>
      </w:r>
      <w:r w:rsidRPr="00847145">
        <w:rPr>
          <w:rFonts w:ascii="Tahoma" w:hAnsi="Tahoma" w:cs="Tahoma"/>
          <w:snapToGrid w:val="0"/>
          <w:sz w:val="21"/>
          <w:szCs w:val="21"/>
          <w:lang w:eastAsia="cs-CZ"/>
        </w:rPr>
        <w:t xml:space="preserve">, materiálů, revizí, kontrolních prohlídek, předepsaných zkoušek, posudků, poplatků za odvoz a likvidaci odpadů, nákladů na úschovu (skladování) a opatrování rozestavěného díla, nákladů na dokumentaci skutečného provedení ve 3 vyhotoveních, nákladů dalších činností a výkonů </w:t>
      </w:r>
      <w:r w:rsidRPr="00847145">
        <w:rPr>
          <w:rFonts w:ascii="Tahoma" w:hAnsi="Tahoma" w:cs="Tahoma"/>
          <w:sz w:val="21"/>
          <w:szCs w:val="21"/>
          <w:lang w:eastAsia="cs-CZ"/>
        </w:rPr>
        <w:t>dle článku 2 této smlouvy nezbytných pro provedení díla.</w:t>
      </w:r>
      <w:r w:rsidRPr="00847145" w:rsidDel="00335258">
        <w:rPr>
          <w:rFonts w:ascii="Tahoma" w:hAnsi="Tahoma" w:cs="Tahoma"/>
          <w:sz w:val="21"/>
          <w:szCs w:val="21"/>
          <w:lang w:eastAsia="cs-CZ"/>
        </w:rPr>
        <w:t xml:space="preserve"> </w:t>
      </w:r>
    </w:p>
    <w:p w:rsidR="00847145" w:rsidRPr="00847145" w:rsidRDefault="00BC38AE" w:rsidP="00BC38AE">
      <w:pPr>
        <w:keepLines/>
        <w:tabs>
          <w:tab w:val="left" w:pos="9487"/>
        </w:tabs>
        <w:suppressAutoHyphens/>
        <w:spacing w:after="0" w:line="240" w:lineRule="auto"/>
        <w:ind w:left="284"/>
        <w:jc w:val="both"/>
        <w:rPr>
          <w:rFonts w:ascii="Tahoma" w:hAnsi="Tahoma" w:cs="Tahoma"/>
          <w:sz w:val="21"/>
          <w:szCs w:val="21"/>
          <w:lang w:eastAsia="cs-CZ"/>
        </w:rPr>
      </w:pPr>
      <w:r>
        <w:rPr>
          <w:rFonts w:ascii="Tahoma" w:hAnsi="Tahoma" w:cs="Tahoma"/>
          <w:sz w:val="21"/>
          <w:szCs w:val="21"/>
          <w:lang w:eastAsia="cs-CZ"/>
        </w:rPr>
        <w:tab/>
      </w:r>
    </w:p>
    <w:p w:rsidR="00E26ADA" w:rsidRPr="00347A47" w:rsidRDefault="00E26ADA" w:rsidP="00E26ADA">
      <w:pPr>
        <w:keepLines/>
        <w:numPr>
          <w:ilvl w:val="1"/>
          <w:numId w:val="8"/>
        </w:numPr>
        <w:tabs>
          <w:tab w:val="clear" w:pos="360"/>
        </w:tabs>
        <w:suppressAutoHyphens/>
        <w:spacing w:after="0" w:line="240" w:lineRule="auto"/>
        <w:ind w:left="284" w:hanging="284"/>
        <w:jc w:val="both"/>
        <w:rPr>
          <w:rFonts w:ascii="Tahoma" w:hAnsi="Tahoma" w:cs="Tahoma"/>
          <w:sz w:val="21"/>
          <w:szCs w:val="21"/>
          <w:lang w:eastAsia="cs-CZ"/>
        </w:rPr>
      </w:pPr>
      <w:r w:rsidRPr="00347A47">
        <w:rPr>
          <w:rFonts w:ascii="Tahoma" w:hAnsi="Tahoma" w:cs="Tahoma"/>
          <w:sz w:val="21"/>
          <w:szCs w:val="21"/>
          <w:lang w:eastAsia="cs-CZ"/>
        </w:rPr>
        <w:t>Sjednanou cenu díla lze měnit za splnění podmínek dle § 222 ZZVZ:</w:t>
      </w:r>
    </w:p>
    <w:p w:rsidR="00E26ADA" w:rsidRPr="00347A47" w:rsidRDefault="00E26ADA" w:rsidP="00E26ADA">
      <w:pPr>
        <w:pStyle w:val="Odstavecseseznamem"/>
        <w:rPr>
          <w:rFonts w:ascii="Tahoma" w:hAnsi="Tahoma" w:cs="Tahoma"/>
          <w:sz w:val="21"/>
          <w:szCs w:val="21"/>
          <w:lang w:eastAsia="cs-CZ"/>
        </w:rPr>
      </w:pPr>
    </w:p>
    <w:p w:rsidR="00E26ADA" w:rsidRDefault="00E26ADA" w:rsidP="00056685">
      <w:pPr>
        <w:pStyle w:val="Odstavecseseznamem"/>
        <w:keepLines/>
        <w:numPr>
          <w:ilvl w:val="1"/>
          <w:numId w:val="62"/>
        </w:numPr>
        <w:suppressAutoHyphens/>
        <w:spacing w:after="0" w:line="240" w:lineRule="auto"/>
        <w:jc w:val="both"/>
        <w:rPr>
          <w:rFonts w:ascii="Tahoma" w:hAnsi="Tahoma" w:cs="Tahoma"/>
          <w:sz w:val="21"/>
          <w:szCs w:val="21"/>
          <w:lang w:eastAsia="cs-CZ"/>
        </w:rPr>
      </w:pPr>
      <w:r w:rsidRPr="00056685">
        <w:rPr>
          <w:rFonts w:ascii="Tahoma" w:hAnsi="Tahoma" w:cs="Tahoma"/>
          <w:sz w:val="21"/>
          <w:szCs w:val="21"/>
          <w:lang w:eastAsia="cs-CZ"/>
        </w:rPr>
        <w:t xml:space="preserve">v důsledku sjednané změny rozsahu díla o neprováděné práce (dále jen </w:t>
      </w:r>
      <w:proofErr w:type="spellStart"/>
      <w:r w:rsidRPr="00056685">
        <w:rPr>
          <w:rFonts w:ascii="Tahoma" w:hAnsi="Tahoma" w:cs="Tahoma"/>
          <w:sz w:val="21"/>
          <w:szCs w:val="21"/>
          <w:lang w:eastAsia="cs-CZ"/>
        </w:rPr>
        <w:t>méněpráce</w:t>
      </w:r>
      <w:proofErr w:type="spellEnd"/>
      <w:r w:rsidRPr="00056685">
        <w:rPr>
          <w:rFonts w:ascii="Tahoma" w:hAnsi="Tahoma" w:cs="Tahoma"/>
          <w:sz w:val="21"/>
          <w:szCs w:val="21"/>
          <w:lang w:eastAsia="cs-CZ"/>
        </w:rPr>
        <w:t xml:space="preserve">); v tomto případě bude cena za dílo snížena o veškeré náklady na provedení těch částí díla, které v rámci </w:t>
      </w:r>
      <w:proofErr w:type="spellStart"/>
      <w:r w:rsidRPr="00056685">
        <w:rPr>
          <w:rFonts w:ascii="Tahoma" w:hAnsi="Tahoma" w:cs="Tahoma"/>
          <w:sz w:val="21"/>
          <w:szCs w:val="21"/>
          <w:lang w:eastAsia="cs-CZ"/>
        </w:rPr>
        <w:t>méněprací</w:t>
      </w:r>
      <w:proofErr w:type="spellEnd"/>
      <w:r w:rsidRPr="00056685">
        <w:rPr>
          <w:rFonts w:ascii="Tahoma" w:hAnsi="Tahoma" w:cs="Tahoma"/>
          <w:sz w:val="21"/>
          <w:szCs w:val="21"/>
          <w:lang w:eastAsia="cs-CZ"/>
        </w:rPr>
        <w:t xml:space="preserve"> nebudou provedeny. Náklady na </w:t>
      </w:r>
      <w:proofErr w:type="spellStart"/>
      <w:r w:rsidRPr="00056685">
        <w:rPr>
          <w:rFonts w:ascii="Tahoma" w:hAnsi="Tahoma" w:cs="Tahoma"/>
          <w:sz w:val="21"/>
          <w:szCs w:val="21"/>
          <w:lang w:eastAsia="cs-CZ"/>
        </w:rPr>
        <w:t>méněpráce</w:t>
      </w:r>
      <w:proofErr w:type="spellEnd"/>
      <w:r w:rsidRPr="00056685">
        <w:rPr>
          <w:rFonts w:ascii="Tahoma" w:hAnsi="Tahoma" w:cs="Tahoma"/>
          <w:sz w:val="21"/>
          <w:szCs w:val="21"/>
          <w:lang w:eastAsia="cs-CZ"/>
        </w:rPr>
        <w:t xml:space="preserve"> budou odečteny ve výši součtu veškerých odpovídajících položek a nákladů neprovedených dle oceněného soupisu prací;</w:t>
      </w:r>
    </w:p>
    <w:p w:rsidR="00056685" w:rsidRPr="00056685" w:rsidRDefault="00056685" w:rsidP="00056685">
      <w:pPr>
        <w:pStyle w:val="Odstavecseseznamem"/>
        <w:keepLines/>
        <w:suppressAutoHyphens/>
        <w:spacing w:after="0" w:line="240" w:lineRule="auto"/>
        <w:jc w:val="both"/>
        <w:rPr>
          <w:rFonts w:ascii="Tahoma" w:hAnsi="Tahoma" w:cs="Tahoma"/>
          <w:sz w:val="21"/>
          <w:szCs w:val="21"/>
          <w:lang w:eastAsia="cs-CZ"/>
        </w:rPr>
      </w:pPr>
    </w:p>
    <w:p w:rsidR="00E26ADA" w:rsidRPr="00347A47" w:rsidRDefault="00E26ADA" w:rsidP="00056685">
      <w:pPr>
        <w:pStyle w:val="Odstavecseseznamem"/>
        <w:keepLines/>
        <w:numPr>
          <w:ilvl w:val="1"/>
          <w:numId w:val="62"/>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v důsledku sjednané změny rozsahu díla o dodatečné práce (dále také jen vícepráce); v tomto případě bude cena za dílo zvýšena o náklady na provedení těch částí díla, které v rámci dodatečných prací jsou nezbytné k dokončení díla nebo které si objednatel vymínil provádět nad rámec, množství nebo kvality uvedené v projektové dokumentaci nebo soupisu prací. Náklady na vícepráce budou oceňovány:</w:t>
      </w:r>
    </w:p>
    <w:p w:rsidR="00E26ADA" w:rsidRPr="00347A47" w:rsidRDefault="00E26ADA" w:rsidP="00E26ADA">
      <w:pPr>
        <w:pStyle w:val="Odstavecseseznamem"/>
        <w:rPr>
          <w:rFonts w:ascii="Tahoma" w:hAnsi="Tahoma" w:cs="Tahoma"/>
          <w:sz w:val="21"/>
          <w:szCs w:val="21"/>
          <w:lang w:eastAsia="cs-CZ"/>
        </w:rPr>
      </w:pPr>
    </w:p>
    <w:p w:rsidR="00E26ADA" w:rsidRPr="00347A47" w:rsidRDefault="00E26ADA" w:rsidP="00E26ADA">
      <w:pPr>
        <w:pStyle w:val="Odstavecseseznamem"/>
        <w:keepLines/>
        <w:numPr>
          <w:ilvl w:val="0"/>
          <w:numId w:val="9"/>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jednotkovými cenami podle odpovídajících jednotkových cen položek a nákladů oceněných zhotovitelem v oceněném soupisu prací;</w:t>
      </w:r>
    </w:p>
    <w:p w:rsidR="00E26ADA" w:rsidRPr="00347A47" w:rsidRDefault="00E26ADA" w:rsidP="00E26ADA">
      <w:pPr>
        <w:pStyle w:val="Odstavecseseznamem"/>
        <w:keepLines/>
        <w:numPr>
          <w:ilvl w:val="0"/>
          <w:numId w:val="9"/>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lastRenderedPageBreak/>
        <w:t>pokud nové položky nejsou součástí soupisu prací</w:t>
      </w:r>
      <w:r w:rsidR="00056685">
        <w:rPr>
          <w:rFonts w:ascii="Tahoma" w:hAnsi="Tahoma" w:cs="Tahoma"/>
          <w:sz w:val="21"/>
          <w:szCs w:val="21"/>
          <w:lang w:eastAsia="cs-CZ"/>
        </w:rPr>
        <w:t xml:space="preserve"> </w:t>
      </w:r>
      <w:r w:rsidRPr="00347A47">
        <w:rPr>
          <w:rFonts w:ascii="Tahoma" w:hAnsi="Tahoma" w:cs="Tahoma"/>
          <w:sz w:val="21"/>
          <w:szCs w:val="21"/>
          <w:lang w:eastAsia="cs-CZ"/>
        </w:rPr>
        <w:t>dle bodu a), provede se ocenění dle směrných cen v cenové soustavě stavebních prací, kterou zhotovitel použil</w:t>
      </w:r>
      <w:r w:rsidRPr="00347A47">
        <w:rPr>
          <w:rStyle w:val="Znakapoznpodarou"/>
          <w:rFonts w:ascii="Tahoma" w:hAnsi="Tahoma" w:cs="Tahoma"/>
          <w:sz w:val="21"/>
          <w:szCs w:val="21"/>
        </w:rPr>
        <w:footnoteReference w:id="1"/>
      </w:r>
      <w:r w:rsidRPr="00347A47">
        <w:rPr>
          <w:rFonts w:ascii="Tahoma" w:hAnsi="Tahoma" w:cs="Tahoma"/>
          <w:sz w:val="21"/>
          <w:szCs w:val="21"/>
          <w:lang w:eastAsia="cs-CZ"/>
        </w:rPr>
        <w:t xml:space="preserve"> k ocenění soupisu prací, </w:t>
      </w:r>
      <w:bookmarkStart w:id="2" w:name="_Hlk190068541"/>
      <w:r w:rsidRPr="00347A47">
        <w:rPr>
          <w:rFonts w:ascii="Tahoma" w:hAnsi="Tahoma" w:cs="Tahoma"/>
          <w:sz w:val="21"/>
          <w:szCs w:val="21"/>
          <w:lang w:eastAsia="cs-CZ"/>
        </w:rPr>
        <w:t>a to maximálně ve výši jednotkových cen této cenové soustavy aktuální v době ocenění</w:t>
      </w:r>
      <w:r w:rsidR="003648F3">
        <w:rPr>
          <w:rFonts w:ascii="Tahoma" w:hAnsi="Tahoma" w:cs="Tahoma"/>
          <w:sz w:val="21"/>
          <w:szCs w:val="21"/>
          <w:lang w:eastAsia="cs-CZ"/>
        </w:rPr>
        <w:t xml:space="preserve"> víceprací</w:t>
      </w:r>
      <w:bookmarkEnd w:id="2"/>
      <w:r w:rsidRPr="00347A47">
        <w:rPr>
          <w:rFonts w:ascii="Tahoma" w:hAnsi="Tahoma" w:cs="Tahoma"/>
          <w:sz w:val="21"/>
          <w:szCs w:val="21"/>
          <w:lang w:eastAsia="cs-CZ"/>
        </w:rPr>
        <w:t>;</w:t>
      </w:r>
    </w:p>
    <w:p w:rsidR="00E26ADA" w:rsidRDefault="00E26ADA" w:rsidP="00E26ADA">
      <w:pPr>
        <w:pStyle w:val="Odstavecseseznamem"/>
        <w:keepLines/>
        <w:numPr>
          <w:ilvl w:val="0"/>
          <w:numId w:val="9"/>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v případech, kdy položky víceprací nelze ocenit žádným ze způsobů dle písm. a) a b) tohoto odstavce a článku smlouvy, doloží zhotovitel individuální kalkulaci jednotkové ceny. Výsledná jednotková cena položky pak bude stanovena na základě dohody objednatele a zhotovitele.</w:t>
      </w:r>
    </w:p>
    <w:p w:rsidR="00E26ADA" w:rsidRPr="00347A47" w:rsidRDefault="00E26ADA" w:rsidP="00446497">
      <w:pPr>
        <w:pStyle w:val="Odstavecseseznamem"/>
        <w:keepLines/>
        <w:suppressAutoHyphens/>
        <w:spacing w:after="0" w:line="240" w:lineRule="auto"/>
        <w:ind w:left="1440"/>
        <w:jc w:val="both"/>
        <w:rPr>
          <w:rFonts w:ascii="Tahoma" w:hAnsi="Tahoma" w:cs="Tahoma"/>
          <w:sz w:val="21"/>
          <w:szCs w:val="21"/>
          <w:lang w:eastAsia="cs-CZ"/>
        </w:rPr>
      </w:pPr>
    </w:p>
    <w:p w:rsidR="00E26ADA" w:rsidRPr="00347A47" w:rsidRDefault="00E26ADA" w:rsidP="003B230B">
      <w:pPr>
        <w:pStyle w:val="Odstavecseseznamem"/>
        <w:keepLines/>
        <w:numPr>
          <w:ilvl w:val="1"/>
          <w:numId w:val="62"/>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 xml:space="preserve">v případě změny sazby DPH v důsledku změny právních předpisů. </w:t>
      </w:r>
    </w:p>
    <w:p w:rsidR="00E26ADA" w:rsidRPr="00347A47" w:rsidRDefault="00E26ADA" w:rsidP="00E26ADA">
      <w:pPr>
        <w:pStyle w:val="Odstavecseseznamem"/>
        <w:keepLines/>
        <w:suppressAutoHyphens/>
        <w:spacing w:after="0" w:line="240" w:lineRule="auto"/>
        <w:ind w:left="1134"/>
        <w:jc w:val="both"/>
        <w:rPr>
          <w:rFonts w:ascii="Tahoma" w:hAnsi="Tahoma" w:cs="Tahoma"/>
          <w:sz w:val="21"/>
          <w:szCs w:val="21"/>
          <w:lang w:eastAsia="cs-CZ"/>
        </w:rPr>
      </w:pPr>
    </w:p>
    <w:p w:rsidR="00E26ADA" w:rsidRDefault="00E26ADA" w:rsidP="00E26ADA">
      <w:pPr>
        <w:pStyle w:val="Odstavecseseznamem"/>
        <w:keepLines/>
        <w:numPr>
          <w:ilvl w:val="1"/>
          <w:numId w:val="8"/>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 xml:space="preserve">Smluvní strany se dohodly, že rozsah případných </w:t>
      </w:r>
      <w:proofErr w:type="spellStart"/>
      <w:r w:rsidRPr="00347A47">
        <w:rPr>
          <w:rFonts w:ascii="Tahoma" w:hAnsi="Tahoma" w:cs="Tahoma"/>
          <w:sz w:val="21"/>
          <w:szCs w:val="21"/>
          <w:lang w:eastAsia="cs-CZ"/>
        </w:rPr>
        <w:t>méněprací</w:t>
      </w:r>
      <w:proofErr w:type="spellEnd"/>
      <w:r w:rsidRPr="00347A47">
        <w:rPr>
          <w:rFonts w:ascii="Tahoma" w:hAnsi="Tahoma" w:cs="Tahoma"/>
          <w:sz w:val="21"/>
          <w:szCs w:val="21"/>
          <w:lang w:eastAsia="cs-CZ"/>
        </w:rPr>
        <w:t xml:space="preserve"> nebo víceprací a cena za jejich realizaci, budou vždy sjednány dodatkem k této smlouvě.</w:t>
      </w:r>
    </w:p>
    <w:p w:rsidR="003B230B" w:rsidRPr="00347A47" w:rsidRDefault="003B230B" w:rsidP="003B230B">
      <w:pPr>
        <w:pStyle w:val="Odstavecseseznamem"/>
        <w:keepLines/>
        <w:suppressAutoHyphens/>
        <w:spacing w:after="0" w:line="240" w:lineRule="auto"/>
        <w:ind w:left="360"/>
        <w:jc w:val="both"/>
        <w:rPr>
          <w:rFonts w:ascii="Tahoma" w:hAnsi="Tahoma" w:cs="Tahoma"/>
          <w:sz w:val="21"/>
          <w:szCs w:val="21"/>
          <w:lang w:eastAsia="cs-CZ"/>
        </w:rPr>
      </w:pPr>
    </w:p>
    <w:p w:rsidR="00847145" w:rsidRPr="00847145" w:rsidRDefault="00847145" w:rsidP="00847145">
      <w:pPr>
        <w:spacing w:after="0" w:line="240" w:lineRule="auto"/>
        <w:jc w:val="center"/>
        <w:rPr>
          <w:rFonts w:ascii="Tahoma" w:hAnsi="Tahoma" w:cs="Tahoma"/>
          <w:b/>
          <w:sz w:val="21"/>
          <w:szCs w:val="21"/>
          <w:lang w:eastAsia="cs-CZ"/>
        </w:rPr>
      </w:pPr>
      <w:r w:rsidRPr="00847145">
        <w:rPr>
          <w:rFonts w:ascii="Tahoma" w:hAnsi="Tahoma" w:cs="Tahoma"/>
          <w:b/>
          <w:sz w:val="21"/>
          <w:szCs w:val="21"/>
          <w:lang w:eastAsia="cs-CZ"/>
        </w:rPr>
        <w:t>ČLÁNEK 6</w:t>
      </w:r>
    </w:p>
    <w:p w:rsidR="00847145" w:rsidRPr="00847145" w:rsidRDefault="00847145" w:rsidP="00847145">
      <w:pPr>
        <w:keepNext/>
        <w:spacing w:after="240" w:line="240" w:lineRule="auto"/>
        <w:jc w:val="center"/>
        <w:outlineLvl w:val="6"/>
        <w:rPr>
          <w:rFonts w:ascii="Tahoma" w:hAnsi="Tahoma" w:cs="Tahoma"/>
          <w:b/>
          <w:caps/>
          <w:sz w:val="21"/>
          <w:szCs w:val="21"/>
          <w:lang w:eastAsia="cs-CZ"/>
        </w:rPr>
      </w:pPr>
      <w:r w:rsidRPr="00847145">
        <w:rPr>
          <w:rFonts w:ascii="Tahoma" w:hAnsi="Tahoma" w:cs="Tahoma"/>
          <w:b/>
          <w:caps/>
          <w:sz w:val="21"/>
          <w:szCs w:val="21"/>
          <w:lang w:eastAsia="cs-CZ"/>
        </w:rPr>
        <w:t>Platební podmínky</w:t>
      </w: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Objednatel neposkytuje zálohy.</w:t>
      </w:r>
    </w:p>
    <w:p w:rsidR="00847145" w:rsidRPr="00847145" w:rsidRDefault="00847145" w:rsidP="00847145">
      <w:pPr>
        <w:spacing w:after="0" w:line="240" w:lineRule="auto"/>
        <w:jc w:val="both"/>
        <w:rPr>
          <w:rFonts w:ascii="Tahoma" w:hAnsi="Tahoma" w:cs="Tahoma"/>
          <w:sz w:val="21"/>
          <w:szCs w:val="21"/>
        </w:rPr>
      </w:pPr>
    </w:p>
    <w:p w:rsidR="00CA2851" w:rsidRPr="00CA2851" w:rsidRDefault="00CA2851" w:rsidP="00CA2851">
      <w:pPr>
        <w:pStyle w:val="Odstavecseseznamem"/>
        <w:numPr>
          <w:ilvl w:val="0"/>
          <w:numId w:val="4"/>
        </w:numPr>
        <w:tabs>
          <w:tab w:val="left" w:pos="284"/>
        </w:tabs>
        <w:spacing w:after="0" w:line="240" w:lineRule="auto"/>
        <w:ind w:left="284"/>
        <w:jc w:val="both"/>
        <w:rPr>
          <w:rFonts w:ascii="Tahoma" w:hAnsi="Tahoma" w:cs="Tahoma"/>
          <w:sz w:val="21"/>
          <w:szCs w:val="21"/>
        </w:rPr>
      </w:pPr>
      <w:r w:rsidRPr="00CA2851">
        <w:rPr>
          <w:rFonts w:ascii="Tahoma" w:hAnsi="Tahoma" w:cs="Tahoma"/>
          <w:sz w:val="21"/>
          <w:szCs w:val="21"/>
        </w:rPr>
        <w:t>Objednatel (město) je při realizaci díla dle této smlouvy osobou povinnou k dani a v případě, že se jedná o stavební či montážní práce spadající do katalogu prací CZ-CPA 41-43, je nutné aplikovat §92 odst. 1 zákona o DPH, tzn. režim přenesené daňové povinnosti.</w:t>
      </w:r>
    </w:p>
    <w:p w:rsidR="00847145" w:rsidRPr="00847145" w:rsidRDefault="00847145" w:rsidP="00847145">
      <w:pPr>
        <w:pStyle w:val="Odstavecseseznamem"/>
        <w:rPr>
          <w:rFonts w:ascii="Tahoma" w:hAnsi="Tahoma" w:cs="Tahoma"/>
          <w:sz w:val="21"/>
          <w:szCs w:val="21"/>
        </w:rPr>
      </w:pPr>
    </w:p>
    <w:p w:rsid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V souladu s ustanovením zákona o DPH sjednávají smluvní strany dílčí plnění v rozsahu skutečně provedeného plnění za kalendářní měsíc. Podkladem pro úhradu ceny za dílo budou faktury, které budou mít náležitosti daňového dokladu dle zákona č. 235/2004 Sb., o DPH a náležitosti stanovené dalšími obecně závaznými právními předpisy, zejména</w:t>
      </w:r>
      <w:r w:rsidRPr="00847145">
        <w:rPr>
          <w:rFonts w:ascii="Tahoma" w:hAnsi="Tahoma" w:cs="Tahoma"/>
          <w:snapToGrid w:val="0"/>
          <w:sz w:val="21"/>
          <w:szCs w:val="21"/>
        </w:rPr>
        <w:t xml:space="preserve"> stanovené účetními a daňovými předpisy</w:t>
      </w:r>
      <w:r w:rsidRPr="00847145">
        <w:rPr>
          <w:rFonts w:ascii="Tahoma" w:hAnsi="Tahoma" w:cs="Tahoma"/>
          <w:sz w:val="21"/>
          <w:szCs w:val="21"/>
        </w:rPr>
        <w:t xml:space="preserve"> (dále jen "faktura"). Zhotovitel je oprávněn vystavit fakturu nejdříve poté, co objednatel odsouhlasí Zjišťovací protokol s přiloženým oceněným soupisem provedených prací za sledované období dle níže uvedených ujednání. Zjišťovací protokol bude součástí faktury. </w:t>
      </w:r>
    </w:p>
    <w:p w:rsidR="00847145" w:rsidRPr="00847145" w:rsidRDefault="00847145" w:rsidP="00847145">
      <w:pPr>
        <w:pStyle w:val="Odstavecseseznamem"/>
        <w:rPr>
          <w:rFonts w:ascii="Tahoma" w:hAnsi="Tahoma" w:cs="Tahoma"/>
          <w:sz w:val="21"/>
          <w:szCs w:val="21"/>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Faktury (samostatná zdanitelná plnění) budou zhotovitelem vystavovány do celkové výše ceny díla dle této smlouvy. </w:t>
      </w:r>
      <w:r w:rsidRPr="00CE41C6">
        <w:rPr>
          <w:rFonts w:ascii="Tahoma" w:hAnsi="Tahoma" w:cs="Tahoma"/>
          <w:snapToGrid w:val="0"/>
          <w:sz w:val="21"/>
          <w:szCs w:val="21"/>
        </w:rPr>
        <w:t>Každá</w:t>
      </w:r>
      <w:r w:rsidRPr="00847145">
        <w:rPr>
          <w:rFonts w:ascii="Tahoma" w:hAnsi="Tahoma" w:cs="Tahoma"/>
          <w:sz w:val="21"/>
          <w:szCs w:val="21"/>
        </w:rPr>
        <w:t xml:space="preserve"> vystavena faktura bude uhrazena do výše </w:t>
      </w:r>
      <w:r w:rsidR="00261244">
        <w:rPr>
          <w:rFonts w:ascii="Tahoma" w:hAnsi="Tahoma" w:cs="Tahoma"/>
          <w:sz w:val="21"/>
          <w:szCs w:val="21"/>
        </w:rPr>
        <w:t>90</w:t>
      </w:r>
      <w:r w:rsidR="00094F94" w:rsidRPr="00847145">
        <w:rPr>
          <w:rFonts w:ascii="Tahoma" w:hAnsi="Tahoma" w:cs="Tahoma"/>
          <w:sz w:val="21"/>
          <w:szCs w:val="21"/>
        </w:rPr>
        <w:t xml:space="preserve"> %</w:t>
      </w:r>
      <w:r w:rsidRPr="00847145">
        <w:rPr>
          <w:rFonts w:ascii="Tahoma" w:hAnsi="Tahoma" w:cs="Tahoma"/>
          <w:sz w:val="21"/>
          <w:szCs w:val="21"/>
        </w:rPr>
        <w:t xml:space="preserve"> fakturované částky bez DPH + </w:t>
      </w:r>
      <w:r w:rsidR="00094F94" w:rsidRPr="00847145">
        <w:rPr>
          <w:rFonts w:ascii="Tahoma" w:hAnsi="Tahoma" w:cs="Tahoma"/>
          <w:sz w:val="21"/>
          <w:szCs w:val="21"/>
        </w:rPr>
        <w:t>100 %</w:t>
      </w:r>
      <w:r w:rsidRPr="00847145">
        <w:rPr>
          <w:rFonts w:ascii="Tahoma" w:hAnsi="Tahoma" w:cs="Tahoma"/>
          <w:sz w:val="21"/>
          <w:szCs w:val="21"/>
        </w:rPr>
        <w:t xml:space="preserve"> DPH, zbývajících </w:t>
      </w:r>
      <w:r w:rsidR="00094F94" w:rsidRPr="00847145">
        <w:rPr>
          <w:rFonts w:ascii="Tahoma" w:hAnsi="Tahoma" w:cs="Tahoma"/>
          <w:sz w:val="21"/>
          <w:szCs w:val="21"/>
        </w:rPr>
        <w:t>1</w:t>
      </w:r>
      <w:r w:rsidR="00261244">
        <w:rPr>
          <w:rFonts w:ascii="Tahoma" w:hAnsi="Tahoma" w:cs="Tahoma"/>
          <w:sz w:val="21"/>
          <w:szCs w:val="21"/>
        </w:rPr>
        <w:t>0</w:t>
      </w:r>
      <w:r w:rsidR="00094F94" w:rsidRPr="00847145">
        <w:rPr>
          <w:rFonts w:ascii="Tahoma" w:hAnsi="Tahoma" w:cs="Tahoma"/>
          <w:sz w:val="21"/>
          <w:szCs w:val="21"/>
        </w:rPr>
        <w:t xml:space="preserve"> %</w:t>
      </w:r>
      <w:r w:rsidRPr="00847145">
        <w:rPr>
          <w:rFonts w:ascii="Tahoma" w:hAnsi="Tahoma" w:cs="Tahoma"/>
          <w:sz w:val="21"/>
          <w:szCs w:val="21"/>
        </w:rPr>
        <w:t xml:space="preserve"> fakturované částky bez DPH bude držena objednatelem jako pozastávka do doby řádného dokončení a předání díla bez vad, která bude uvolněna:</w:t>
      </w:r>
    </w:p>
    <w:p w:rsidR="00847145" w:rsidRPr="00847145" w:rsidRDefault="00847145" w:rsidP="00847145">
      <w:pPr>
        <w:pStyle w:val="Odstavecseseznamem"/>
        <w:spacing w:after="0" w:line="240" w:lineRule="auto"/>
        <w:ind w:left="644"/>
        <w:jc w:val="both"/>
        <w:rPr>
          <w:rFonts w:ascii="Tahoma" w:hAnsi="Tahoma" w:cs="Tahoma"/>
          <w:sz w:val="21"/>
          <w:szCs w:val="21"/>
        </w:rPr>
      </w:pPr>
    </w:p>
    <w:p w:rsidR="00847145" w:rsidRPr="00B9750D" w:rsidRDefault="00847145" w:rsidP="00CE41C6">
      <w:pPr>
        <w:pStyle w:val="Odstavecseseznamem"/>
        <w:numPr>
          <w:ilvl w:val="0"/>
          <w:numId w:val="45"/>
        </w:numPr>
        <w:spacing w:after="0" w:line="240" w:lineRule="auto"/>
        <w:jc w:val="both"/>
        <w:rPr>
          <w:rFonts w:ascii="Tahoma" w:hAnsi="Tahoma" w:cs="Tahoma"/>
          <w:sz w:val="21"/>
          <w:szCs w:val="21"/>
        </w:rPr>
      </w:pPr>
      <w:r w:rsidRPr="00B9750D">
        <w:rPr>
          <w:rFonts w:ascii="Tahoma" w:hAnsi="Tahoma" w:cs="Tahoma"/>
          <w:sz w:val="21"/>
          <w:szCs w:val="21"/>
        </w:rPr>
        <w:t>do 15 dnů ode dne převzetí díla bez vad a nedodělků, nebo;</w:t>
      </w:r>
    </w:p>
    <w:p w:rsidR="00847145" w:rsidRDefault="00847145" w:rsidP="00CE41C6">
      <w:pPr>
        <w:pStyle w:val="Odstavecseseznamem"/>
        <w:numPr>
          <w:ilvl w:val="0"/>
          <w:numId w:val="45"/>
        </w:numPr>
        <w:spacing w:after="0" w:line="240" w:lineRule="auto"/>
        <w:jc w:val="both"/>
        <w:rPr>
          <w:rFonts w:ascii="Tahoma" w:hAnsi="Tahoma" w:cs="Tahoma"/>
          <w:sz w:val="21"/>
          <w:szCs w:val="21"/>
        </w:rPr>
      </w:pPr>
      <w:r w:rsidRPr="00B9750D">
        <w:rPr>
          <w:rFonts w:ascii="Tahoma" w:hAnsi="Tahoma" w:cs="Tahoma"/>
          <w:sz w:val="21"/>
          <w:szCs w:val="21"/>
        </w:rPr>
        <w:t>bude-li dílo v souladu s čl. 8 této smlouvy převzato objednatelem s vadami a nedodělky nebránícími řádnému užívání díla (převzetí s výhradami), budou pozastávky zhotoviteli uvolněny do 15 dnů ode dne odstranění všech těchto vad a nedodělků</w:t>
      </w:r>
      <w:r w:rsidR="00261244">
        <w:rPr>
          <w:rFonts w:ascii="Tahoma" w:hAnsi="Tahoma" w:cs="Tahoma"/>
          <w:sz w:val="21"/>
          <w:szCs w:val="21"/>
        </w:rPr>
        <w:t xml:space="preserve">. </w:t>
      </w:r>
    </w:p>
    <w:p w:rsidR="00261244" w:rsidRPr="00B9750D" w:rsidRDefault="00261244" w:rsidP="00261244">
      <w:pPr>
        <w:pStyle w:val="Odstavecseseznamem"/>
        <w:spacing w:after="0" w:line="240" w:lineRule="auto"/>
        <w:ind w:left="644"/>
        <w:jc w:val="both"/>
        <w:rPr>
          <w:rFonts w:ascii="Tahoma" w:hAnsi="Tahoma" w:cs="Tahoma"/>
          <w:sz w:val="21"/>
          <w:szCs w:val="21"/>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Zjišťovací protokol bude obsahovat údaje o zhotoviteli, objednateli, název stavby a případného dotačního </w:t>
      </w:r>
      <w:r w:rsidRPr="00CE41C6">
        <w:rPr>
          <w:rFonts w:ascii="Tahoma" w:hAnsi="Tahoma" w:cs="Tahoma"/>
          <w:snapToGrid w:val="0"/>
          <w:sz w:val="21"/>
          <w:szCs w:val="21"/>
        </w:rPr>
        <w:t>programu</w:t>
      </w:r>
      <w:r w:rsidRPr="00847145">
        <w:rPr>
          <w:rFonts w:ascii="Tahoma" w:hAnsi="Tahoma" w:cs="Tahoma"/>
          <w:sz w:val="21"/>
          <w:szCs w:val="21"/>
        </w:rPr>
        <w:t xml:space="preserve">, číslo uzavřené smlouvy, finanční částky odpovídající zhotovené části díla s </w:t>
      </w:r>
      <w:proofErr w:type="spellStart"/>
      <w:r w:rsidRPr="00847145">
        <w:rPr>
          <w:rFonts w:ascii="Tahoma" w:hAnsi="Tahoma" w:cs="Tahoma"/>
          <w:sz w:val="21"/>
          <w:szCs w:val="21"/>
        </w:rPr>
        <w:t>prostavěností</w:t>
      </w:r>
      <w:proofErr w:type="spellEnd"/>
      <w:r w:rsidRPr="00847145">
        <w:rPr>
          <w:rFonts w:ascii="Tahoma" w:hAnsi="Tahoma" w:cs="Tahoma"/>
          <w:sz w:val="21"/>
          <w:szCs w:val="21"/>
        </w:rPr>
        <w:t xml:space="preserve"> a jména s podpisy předávajícího a přebírajícího s daty předání a převzetí provedených stavebních prací. Součástí zjišťovacího protokolu bude:</w:t>
      </w:r>
    </w:p>
    <w:p w:rsidR="00847145" w:rsidRPr="00847145" w:rsidRDefault="00847145" w:rsidP="00CE41C6">
      <w:pPr>
        <w:pStyle w:val="Odstavecseseznamem"/>
        <w:numPr>
          <w:ilvl w:val="0"/>
          <w:numId w:val="29"/>
        </w:numPr>
        <w:spacing w:after="0" w:line="240" w:lineRule="auto"/>
        <w:jc w:val="both"/>
        <w:rPr>
          <w:rFonts w:ascii="Tahoma" w:hAnsi="Tahoma" w:cs="Tahoma"/>
          <w:sz w:val="21"/>
          <w:szCs w:val="21"/>
        </w:rPr>
      </w:pPr>
      <w:r w:rsidRPr="00847145">
        <w:rPr>
          <w:rFonts w:ascii="Tahoma" w:hAnsi="Tahoma" w:cs="Tahoma"/>
          <w:sz w:val="21"/>
          <w:szCs w:val="21"/>
        </w:rPr>
        <w:t xml:space="preserve">soupis provedených prací </w:t>
      </w:r>
      <w:r w:rsidRPr="00847145">
        <w:rPr>
          <w:rFonts w:ascii="Tahoma" w:hAnsi="Tahoma" w:cs="Tahoma"/>
          <w:sz w:val="21"/>
          <w:szCs w:val="21"/>
          <w:lang w:eastAsia="cs-CZ"/>
        </w:rPr>
        <w:t>s označením názvu výrobku a výrobce konkrétního dodaného výrobku (dodávky).</w:t>
      </w:r>
    </w:p>
    <w:p w:rsidR="00847145" w:rsidRPr="00847145" w:rsidRDefault="00847145" w:rsidP="00CE41C6">
      <w:pPr>
        <w:pStyle w:val="Odstavecseseznamem"/>
        <w:numPr>
          <w:ilvl w:val="0"/>
          <w:numId w:val="29"/>
        </w:numPr>
        <w:spacing w:after="0" w:line="240" w:lineRule="auto"/>
        <w:jc w:val="both"/>
        <w:rPr>
          <w:rFonts w:ascii="Tahoma" w:hAnsi="Tahoma" w:cs="Tahoma"/>
          <w:sz w:val="21"/>
          <w:szCs w:val="21"/>
        </w:rPr>
      </w:pPr>
      <w:r w:rsidRPr="00847145">
        <w:rPr>
          <w:rFonts w:ascii="Tahoma" w:hAnsi="Tahoma" w:cs="Tahoma"/>
          <w:sz w:val="21"/>
          <w:szCs w:val="21"/>
        </w:rPr>
        <w:t>kopie a soupis vážních lístků za fakturované období v listinné nebo elektronické podobě,</w:t>
      </w:r>
    </w:p>
    <w:p w:rsidR="00847145" w:rsidRPr="00847145" w:rsidRDefault="00847145" w:rsidP="00CE41C6">
      <w:pPr>
        <w:pStyle w:val="Odstavecseseznamem"/>
        <w:numPr>
          <w:ilvl w:val="0"/>
          <w:numId w:val="29"/>
        </w:numPr>
        <w:spacing w:after="0" w:line="240" w:lineRule="auto"/>
        <w:jc w:val="both"/>
        <w:rPr>
          <w:rFonts w:ascii="Tahoma" w:hAnsi="Tahoma" w:cs="Tahoma"/>
          <w:sz w:val="21"/>
          <w:szCs w:val="21"/>
        </w:rPr>
      </w:pPr>
      <w:r w:rsidRPr="00847145">
        <w:rPr>
          <w:rFonts w:ascii="Tahoma" w:hAnsi="Tahoma" w:cs="Tahoma"/>
          <w:sz w:val="21"/>
          <w:szCs w:val="21"/>
        </w:rPr>
        <w:lastRenderedPageBreak/>
        <w:t xml:space="preserve">odkaz na doklady prokazující technické vlastnosti a jakost dodaných a účtovaných materiálů, výrobků dle této smlouvy. </w:t>
      </w:r>
    </w:p>
    <w:p w:rsidR="00847145" w:rsidRPr="00847145" w:rsidRDefault="00847145" w:rsidP="00847145">
      <w:pPr>
        <w:pStyle w:val="Odstavecseseznamem"/>
        <w:spacing w:after="0" w:line="240" w:lineRule="auto"/>
        <w:ind w:left="1004"/>
        <w:jc w:val="both"/>
        <w:rPr>
          <w:rFonts w:ascii="Tahoma" w:hAnsi="Tahoma" w:cs="Tahoma"/>
          <w:sz w:val="21"/>
          <w:szCs w:val="21"/>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Zjišťovací protokol </w:t>
      </w:r>
      <w:r w:rsidRPr="00CE41C6">
        <w:rPr>
          <w:rFonts w:ascii="Tahoma" w:hAnsi="Tahoma" w:cs="Tahoma"/>
          <w:snapToGrid w:val="0"/>
          <w:sz w:val="21"/>
          <w:szCs w:val="21"/>
        </w:rPr>
        <w:t>včetně</w:t>
      </w:r>
      <w:r w:rsidRPr="00847145">
        <w:rPr>
          <w:rFonts w:ascii="Tahoma" w:hAnsi="Tahoma" w:cs="Tahoma"/>
          <w:sz w:val="21"/>
          <w:szCs w:val="21"/>
        </w:rPr>
        <w:t xml:space="preserve"> soupisu provedených prací bude zhotovitel předkládat v listinné i elektronické podobě. Popis a struktura elektronické podoby soupisu provedených prací:</w:t>
      </w:r>
    </w:p>
    <w:p w:rsidR="00847145" w:rsidRPr="00847145" w:rsidRDefault="00847145" w:rsidP="00847145">
      <w:pPr>
        <w:pStyle w:val="Odstavecseseznamem"/>
        <w:spacing w:after="0" w:line="240" w:lineRule="auto"/>
        <w:ind w:left="284"/>
        <w:jc w:val="both"/>
        <w:rPr>
          <w:rFonts w:ascii="Tahoma" w:hAnsi="Tahoma" w:cs="Tahoma"/>
          <w:sz w:val="21"/>
          <w:szCs w:val="21"/>
        </w:rPr>
      </w:pPr>
    </w:p>
    <w:p w:rsidR="00847145" w:rsidRPr="00847145" w:rsidRDefault="00847145" w:rsidP="00CE41C6">
      <w:pPr>
        <w:pStyle w:val="Odstavecseseznamem"/>
        <w:numPr>
          <w:ilvl w:val="0"/>
          <w:numId w:val="29"/>
        </w:numPr>
        <w:tabs>
          <w:tab w:val="left" w:pos="993"/>
        </w:tabs>
        <w:autoSpaceDE w:val="0"/>
        <w:autoSpaceDN w:val="0"/>
        <w:adjustRightInd w:val="0"/>
        <w:spacing w:after="120" w:line="240" w:lineRule="auto"/>
        <w:rPr>
          <w:rFonts w:ascii="Tahoma" w:hAnsi="Tahoma" w:cs="Tahoma"/>
          <w:sz w:val="21"/>
          <w:szCs w:val="21"/>
        </w:rPr>
      </w:pPr>
      <w:r w:rsidRPr="00847145">
        <w:rPr>
          <w:rFonts w:ascii="Tahoma" w:hAnsi="Tahoma" w:cs="Tahoma"/>
          <w:sz w:val="21"/>
          <w:szCs w:val="21"/>
        </w:rPr>
        <w:t xml:space="preserve">soubor bude ve </w:t>
      </w:r>
      <w:r w:rsidR="00094F94" w:rsidRPr="00847145">
        <w:rPr>
          <w:rFonts w:ascii="Tahoma" w:hAnsi="Tahoma" w:cs="Tahoma"/>
          <w:sz w:val="21"/>
          <w:szCs w:val="21"/>
        </w:rPr>
        <w:t>formátu.</w:t>
      </w:r>
      <w:r w:rsidRPr="00847145">
        <w:rPr>
          <w:rFonts w:ascii="Tahoma" w:hAnsi="Tahoma" w:cs="Tahoma"/>
          <w:sz w:val="21"/>
          <w:szCs w:val="21"/>
        </w:rPr>
        <w:t xml:space="preserve"> *.</w:t>
      </w:r>
      <w:proofErr w:type="spellStart"/>
      <w:r w:rsidRPr="00847145">
        <w:rPr>
          <w:rFonts w:ascii="Tahoma" w:hAnsi="Tahoma" w:cs="Tahoma"/>
          <w:sz w:val="21"/>
          <w:szCs w:val="21"/>
        </w:rPr>
        <w:t>xls</w:t>
      </w:r>
      <w:proofErr w:type="spellEnd"/>
      <w:r w:rsidRPr="00847145">
        <w:rPr>
          <w:rFonts w:ascii="Tahoma" w:hAnsi="Tahoma" w:cs="Tahoma"/>
          <w:sz w:val="21"/>
          <w:szCs w:val="21"/>
        </w:rPr>
        <w:t xml:space="preserve"> a *.</w:t>
      </w:r>
      <w:proofErr w:type="spellStart"/>
      <w:r w:rsidRPr="00847145">
        <w:rPr>
          <w:rFonts w:ascii="Tahoma" w:hAnsi="Tahoma" w:cs="Tahoma"/>
          <w:sz w:val="21"/>
          <w:szCs w:val="21"/>
        </w:rPr>
        <w:t>xml</w:t>
      </w:r>
      <w:proofErr w:type="spellEnd"/>
      <w:r w:rsidRPr="00847145">
        <w:rPr>
          <w:rFonts w:ascii="Tahoma" w:hAnsi="Tahoma" w:cs="Tahoma"/>
          <w:sz w:val="21"/>
          <w:szCs w:val="21"/>
        </w:rPr>
        <w:t>.</w:t>
      </w:r>
    </w:p>
    <w:p w:rsidR="00847145" w:rsidRPr="00847145" w:rsidRDefault="00847145" w:rsidP="00CE41C6">
      <w:pPr>
        <w:pStyle w:val="Odstavecseseznamem"/>
        <w:numPr>
          <w:ilvl w:val="0"/>
          <w:numId w:val="29"/>
        </w:numPr>
        <w:spacing w:after="0" w:line="240" w:lineRule="auto"/>
        <w:jc w:val="both"/>
        <w:rPr>
          <w:rFonts w:ascii="Tahoma" w:hAnsi="Tahoma" w:cs="Tahoma"/>
          <w:sz w:val="21"/>
          <w:szCs w:val="21"/>
        </w:rPr>
      </w:pPr>
      <w:r w:rsidRPr="00847145">
        <w:rPr>
          <w:rFonts w:ascii="Tahoma" w:hAnsi="Tahoma" w:cs="Tahoma"/>
          <w:sz w:val="21"/>
          <w:szCs w:val="21"/>
        </w:rPr>
        <w:t>tabulka soupisu prací bude obsahovat povinné sloupce: pořadové číslo položky, číslo SO, zjišťované období, ceníkový kód položky, popis položky, MJ, fakturované množství, jednotkovou cenu a fakturovanou cenu.</w:t>
      </w:r>
    </w:p>
    <w:p w:rsidR="00847145" w:rsidRPr="00847145" w:rsidRDefault="00847145" w:rsidP="00847145">
      <w:pPr>
        <w:pStyle w:val="Odstavecseseznamem"/>
        <w:spacing w:after="0" w:line="240" w:lineRule="auto"/>
        <w:ind w:left="1004"/>
        <w:jc w:val="both"/>
        <w:rPr>
          <w:rFonts w:ascii="Tahoma" w:hAnsi="Tahoma" w:cs="Tahoma"/>
          <w:sz w:val="21"/>
          <w:szCs w:val="21"/>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napToGrid w:val="0"/>
          <w:sz w:val="21"/>
          <w:szCs w:val="21"/>
        </w:rPr>
      </w:pPr>
      <w:r w:rsidRPr="00847145">
        <w:rPr>
          <w:rFonts w:ascii="Tahoma" w:hAnsi="Tahoma" w:cs="Tahoma"/>
          <w:snapToGrid w:val="0"/>
          <w:sz w:val="21"/>
          <w:szCs w:val="21"/>
        </w:rPr>
        <w:t xml:space="preserve">Po odsouhlasení zjišťovacího protokolu objednatelem, tj. dnem dílčího předání, se zhotovitel zavazuje převzít na základě zápisu odpovídající část díla zpět do úschovy až do dne předání a převzetí kompletně </w:t>
      </w:r>
      <w:r w:rsidRPr="00CE41C6">
        <w:rPr>
          <w:rFonts w:ascii="Tahoma" w:hAnsi="Tahoma" w:cs="Tahoma"/>
          <w:sz w:val="21"/>
          <w:szCs w:val="21"/>
        </w:rPr>
        <w:t>dokončeného</w:t>
      </w:r>
      <w:r w:rsidRPr="00847145">
        <w:rPr>
          <w:rFonts w:ascii="Tahoma" w:hAnsi="Tahoma" w:cs="Tahoma"/>
          <w:snapToGrid w:val="0"/>
          <w:sz w:val="21"/>
          <w:szCs w:val="21"/>
        </w:rPr>
        <w:t xml:space="preserve"> díla. Náklady na opatrování rozestavěného díla jsou zahrnuty v dohodnuté ceně. Den převzetí dílčí části díla, uvedený na zjišťovacím protokolu, je dnem uskutečnění zdanitelného plnění a bude uveden na daňovém dokladu – faktuře.</w:t>
      </w:r>
    </w:p>
    <w:p w:rsidR="00847145" w:rsidRPr="00847145" w:rsidRDefault="00847145" w:rsidP="00847145">
      <w:pPr>
        <w:pStyle w:val="Odstavecseseznamem"/>
        <w:rPr>
          <w:rFonts w:ascii="Tahoma" w:hAnsi="Tahoma" w:cs="Tahoma"/>
          <w:sz w:val="21"/>
          <w:szCs w:val="21"/>
          <w:lang w:eastAsia="zh-CN"/>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lang w:eastAsia="zh-CN"/>
        </w:rPr>
      </w:pPr>
      <w:r w:rsidRPr="00847145">
        <w:rPr>
          <w:rFonts w:ascii="Tahoma" w:hAnsi="Tahoma" w:cs="Tahoma"/>
          <w:sz w:val="21"/>
          <w:szCs w:val="21"/>
          <w:lang w:eastAsia="zh-CN"/>
        </w:rPr>
        <w:t xml:space="preserve">Kromě náležitostí </w:t>
      </w:r>
      <w:r w:rsidRPr="00CE41C6">
        <w:rPr>
          <w:rFonts w:ascii="Tahoma" w:hAnsi="Tahoma" w:cs="Tahoma"/>
          <w:snapToGrid w:val="0"/>
          <w:sz w:val="21"/>
          <w:szCs w:val="21"/>
        </w:rPr>
        <w:t>stanovených</w:t>
      </w:r>
      <w:r w:rsidRPr="00847145">
        <w:rPr>
          <w:rFonts w:ascii="Tahoma" w:hAnsi="Tahoma" w:cs="Tahoma"/>
          <w:sz w:val="21"/>
          <w:szCs w:val="21"/>
          <w:lang w:eastAsia="zh-CN"/>
        </w:rPr>
        <w:t xml:space="preserve"> platnými právními předpisy pro daňový doklad bude zhotovitel povinen ve faktuře uvést i </w:t>
      </w:r>
      <w:r w:rsidRPr="00847145">
        <w:rPr>
          <w:rFonts w:ascii="Tahoma" w:hAnsi="Tahoma" w:cs="Tahoma"/>
          <w:sz w:val="21"/>
          <w:szCs w:val="21"/>
        </w:rPr>
        <w:t>tyto</w:t>
      </w:r>
      <w:r w:rsidRPr="00847145">
        <w:rPr>
          <w:rFonts w:ascii="Tahoma" w:hAnsi="Tahoma" w:cs="Tahoma"/>
          <w:sz w:val="21"/>
          <w:szCs w:val="21"/>
          <w:lang w:eastAsia="zh-CN"/>
        </w:rPr>
        <w:t xml:space="preserve"> údaje:</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číslo smlouvy objednatele, číslo, název a předmět veřejné zakázky,</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označení osoby, která uskutečňuje plnění (obchodní firma nebo jméno, dodatek ke jménu a sídlo), včetně daňového identifikačního čísla, údaje o zápisu v obchodním rejstříku vč. spisové značky, IČ objednatele,</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lang w:eastAsia="zh-CN"/>
        </w:rPr>
      </w:pPr>
      <w:r w:rsidRPr="00847145">
        <w:rPr>
          <w:rFonts w:ascii="Tahoma" w:hAnsi="Tahoma" w:cs="Tahoma"/>
          <w:sz w:val="21"/>
          <w:szCs w:val="21"/>
          <w:lang w:eastAsia="zh-CN"/>
        </w:rPr>
        <w:t>označení osoby, pro kterou se plnění uskutečňuje, včetně daňového identifikačního čísla</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 xml:space="preserve">označení banky a číslo účtu, na který musí být zaplaceno </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lhůtu splatnosti faktury,</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označení osoby, která fakturu vyhotovila, včetně jejího podpisu a kontaktního telefonu,</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označení útvaru objednatele, který případ likviduje (odbor investiční),</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lang w:eastAsia="zh-CN"/>
        </w:rPr>
      </w:pPr>
      <w:r w:rsidRPr="00847145">
        <w:rPr>
          <w:rFonts w:ascii="Tahoma" w:hAnsi="Tahoma" w:cs="Tahoma"/>
          <w:sz w:val="21"/>
          <w:szCs w:val="21"/>
          <w:lang w:eastAsia="zh-CN"/>
        </w:rPr>
        <w:t>evidenční číslo daňového dokladu,</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lang w:eastAsia="zh-CN"/>
        </w:rPr>
      </w:pPr>
      <w:r w:rsidRPr="00847145">
        <w:rPr>
          <w:rFonts w:ascii="Tahoma" w:hAnsi="Tahoma" w:cs="Tahoma"/>
          <w:sz w:val="21"/>
          <w:szCs w:val="21"/>
          <w:lang w:eastAsia="zh-CN"/>
        </w:rPr>
        <w:t>den uskutečnění plnění nebo den přijetí úplaty, pokud se liší ode dne vystavení daňového dokladu, den splatnosti konečné faktury,</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lang w:eastAsia="zh-CN"/>
        </w:rPr>
      </w:pPr>
      <w:r w:rsidRPr="00847145">
        <w:rPr>
          <w:rFonts w:ascii="Tahoma" w:hAnsi="Tahoma" w:cs="Tahoma"/>
          <w:sz w:val="21"/>
          <w:szCs w:val="21"/>
          <w:lang w:eastAsia="zh-CN"/>
        </w:rPr>
        <w:t>cenu bez daně, základ daně, sazbu daně, výši daně v české měně</w:t>
      </w:r>
    </w:p>
    <w:p w:rsidR="00847145" w:rsidRPr="00847145" w:rsidRDefault="00847145" w:rsidP="00847145">
      <w:pPr>
        <w:suppressAutoHyphens/>
        <w:spacing w:after="0" w:line="240" w:lineRule="auto"/>
        <w:jc w:val="both"/>
        <w:rPr>
          <w:rFonts w:ascii="Tahoma" w:hAnsi="Tahoma" w:cs="Tahoma"/>
          <w:sz w:val="21"/>
          <w:szCs w:val="21"/>
          <w:lang w:eastAsia="zh-CN"/>
        </w:rPr>
      </w:pPr>
    </w:p>
    <w:p w:rsid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lang w:eastAsia="zh-CN"/>
        </w:rPr>
      </w:pPr>
      <w:r w:rsidRPr="00847145">
        <w:rPr>
          <w:rFonts w:ascii="Tahoma" w:hAnsi="Tahoma" w:cs="Tahoma"/>
          <w:sz w:val="21"/>
          <w:szCs w:val="21"/>
        </w:rPr>
        <w:t xml:space="preserve">Po předání a převzetí díla zápisem o odevzdání a převzetí, kde objednatel prohlásí, že dílo přejímá, vyhotoví </w:t>
      </w:r>
      <w:r w:rsidRPr="00CE41C6">
        <w:rPr>
          <w:rFonts w:ascii="Tahoma" w:hAnsi="Tahoma" w:cs="Tahoma"/>
          <w:snapToGrid w:val="0"/>
          <w:sz w:val="21"/>
          <w:szCs w:val="21"/>
        </w:rPr>
        <w:t>zhotovitel</w:t>
      </w:r>
      <w:r w:rsidRPr="00847145">
        <w:rPr>
          <w:rFonts w:ascii="Tahoma" w:hAnsi="Tahoma" w:cs="Tahoma"/>
          <w:sz w:val="21"/>
          <w:szCs w:val="21"/>
        </w:rPr>
        <w:t xml:space="preserve"> souhrnný daňový </w:t>
      </w:r>
      <w:r w:rsidR="00094F94" w:rsidRPr="00847145">
        <w:rPr>
          <w:rFonts w:ascii="Tahoma" w:hAnsi="Tahoma" w:cs="Tahoma"/>
          <w:sz w:val="21"/>
          <w:szCs w:val="21"/>
        </w:rPr>
        <w:t>doklad – konečnou</w:t>
      </w:r>
      <w:r w:rsidRPr="00847145">
        <w:rPr>
          <w:rFonts w:ascii="Tahoma" w:hAnsi="Tahoma" w:cs="Tahoma"/>
          <w:sz w:val="21"/>
          <w:szCs w:val="21"/>
        </w:rPr>
        <w:t xml:space="preserve"> fakturu. Konečná faktura musí být kromě údajů dle předchozího odstavce písm. a) až j) označena:</w:t>
      </w:r>
    </w:p>
    <w:p w:rsidR="00261244" w:rsidRPr="00847145" w:rsidRDefault="00261244" w:rsidP="00261244">
      <w:pPr>
        <w:pStyle w:val="Odstavecseseznamem"/>
        <w:tabs>
          <w:tab w:val="left" w:pos="284"/>
        </w:tabs>
        <w:spacing w:after="0" w:line="240" w:lineRule="auto"/>
        <w:ind w:left="284"/>
        <w:jc w:val="both"/>
        <w:rPr>
          <w:rFonts w:ascii="Tahoma" w:hAnsi="Tahoma" w:cs="Tahoma"/>
          <w:sz w:val="21"/>
          <w:szCs w:val="21"/>
          <w:lang w:eastAsia="zh-CN"/>
        </w:rPr>
      </w:pP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rPr>
      </w:pPr>
      <w:r w:rsidRPr="00847145">
        <w:rPr>
          <w:rFonts w:ascii="Tahoma" w:hAnsi="Tahoma" w:cs="Tahoma"/>
          <w:sz w:val="21"/>
          <w:szCs w:val="21"/>
        </w:rPr>
        <w:t>výslovný název „konečná faktura“</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rPr>
      </w:pPr>
      <w:r w:rsidRPr="00847145">
        <w:rPr>
          <w:rFonts w:ascii="Tahoma" w:hAnsi="Tahoma" w:cs="Tahoma"/>
          <w:sz w:val="21"/>
          <w:szCs w:val="21"/>
        </w:rPr>
        <w:t>čísla a částky všech dosud uhrazených dílčích faktur (soupis faktur).</w:t>
      </w:r>
    </w:p>
    <w:p w:rsidR="00847145" w:rsidRPr="00847145" w:rsidRDefault="00847145" w:rsidP="00847145">
      <w:pPr>
        <w:pStyle w:val="Odstavecseseznamem"/>
        <w:suppressAutoHyphens/>
        <w:spacing w:after="0" w:line="240" w:lineRule="auto"/>
        <w:ind w:left="1428"/>
        <w:jc w:val="both"/>
        <w:rPr>
          <w:rFonts w:ascii="Tahoma" w:hAnsi="Tahoma" w:cs="Tahoma"/>
          <w:sz w:val="21"/>
          <w:szCs w:val="21"/>
        </w:rPr>
      </w:pPr>
    </w:p>
    <w:p w:rsid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lang w:eastAsia="cs-CZ"/>
        </w:rPr>
      </w:pPr>
      <w:r w:rsidRPr="00847145">
        <w:rPr>
          <w:rFonts w:ascii="Tahoma" w:hAnsi="Tahoma" w:cs="Tahoma"/>
          <w:sz w:val="21"/>
          <w:szCs w:val="21"/>
          <w:lang w:eastAsia="cs-CZ"/>
        </w:rPr>
        <w:t xml:space="preserve">Bez </w:t>
      </w:r>
      <w:r w:rsidRPr="00CE41C6">
        <w:rPr>
          <w:rFonts w:ascii="Tahoma" w:hAnsi="Tahoma" w:cs="Tahoma"/>
          <w:snapToGrid w:val="0"/>
          <w:sz w:val="21"/>
          <w:szCs w:val="21"/>
        </w:rPr>
        <w:t>kterékoliv</w:t>
      </w:r>
      <w:r w:rsidRPr="00847145">
        <w:rPr>
          <w:rFonts w:ascii="Tahoma" w:hAnsi="Tahoma" w:cs="Tahoma"/>
          <w:sz w:val="21"/>
          <w:szCs w:val="21"/>
          <w:lang w:eastAsia="cs-CZ"/>
        </w:rPr>
        <w:t xml:space="preserve"> z těchto náležitostí nebudou faktury akceptovány objednatelem a budou vráceny k opravě dle této smlouvy. </w:t>
      </w:r>
    </w:p>
    <w:p w:rsidR="004D2377" w:rsidRDefault="004D2377" w:rsidP="00A234EC">
      <w:pPr>
        <w:pStyle w:val="Odstavecseseznamem"/>
        <w:tabs>
          <w:tab w:val="left" w:pos="284"/>
        </w:tabs>
        <w:spacing w:after="0" w:line="240" w:lineRule="auto"/>
        <w:ind w:left="644"/>
        <w:jc w:val="both"/>
        <w:rPr>
          <w:rFonts w:ascii="Tahoma" w:hAnsi="Tahoma" w:cs="Tahoma"/>
          <w:sz w:val="21"/>
          <w:szCs w:val="21"/>
          <w:lang w:eastAsia="cs-CZ"/>
        </w:rPr>
      </w:pPr>
    </w:p>
    <w:p w:rsidR="002906F4" w:rsidRDefault="004D2377" w:rsidP="001B79C0">
      <w:pPr>
        <w:pStyle w:val="Odstavecseseznamem"/>
        <w:numPr>
          <w:ilvl w:val="0"/>
          <w:numId w:val="4"/>
        </w:numPr>
        <w:ind w:left="284"/>
        <w:jc w:val="both"/>
        <w:rPr>
          <w:rFonts w:ascii="Tahoma" w:hAnsi="Tahoma" w:cs="Tahoma"/>
          <w:sz w:val="21"/>
          <w:szCs w:val="21"/>
          <w:lang w:eastAsia="cs-CZ"/>
        </w:rPr>
      </w:pPr>
      <w:r w:rsidRPr="004A61CA">
        <w:rPr>
          <w:rFonts w:ascii="Tahoma" w:hAnsi="Tahoma" w:cs="Tahoma"/>
          <w:sz w:val="21"/>
          <w:szCs w:val="21"/>
          <w:lang w:eastAsia="cs-CZ"/>
        </w:rPr>
        <w:t>Fakturace zhotovitele za provedené práce za každé fakturační období bude předložena v listinné i elektronické podobě ve formátu *.</w:t>
      </w:r>
      <w:proofErr w:type="spellStart"/>
      <w:r w:rsidRPr="004A61CA">
        <w:rPr>
          <w:rFonts w:ascii="Tahoma" w:hAnsi="Tahoma" w:cs="Tahoma"/>
          <w:sz w:val="21"/>
          <w:szCs w:val="21"/>
          <w:lang w:eastAsia="cs-CZ"/>
        </w:rPr>
        <w:t>xls</w:t>
      </w:r>
      <w:proofErr w:type="spellEnd"/>
      <w:r w:rsidR="004A61CA">
        <w:rPr>
          <w:rFonts w:ascii="Tahoma" w:hAnsi="Tahoma" w:cs="Tahoma"/>
          <w:sz w:val="21"/>
          <w:szCs w:val="21"/>
          <w:lang w:eastAsia="cs-CZ"/>
        </w:rPr>
        <w:t>.</w:t>
      </w:r>
    </w:p>
    <w:p w:rsidR="00365CFB" w:rsidRPr="00365CFB" w:rsidRDefault="00365CFB" w:rsidP="00365CFB">
      <w:pPr>
        <w:pStyle w:val="Odstavecseseznamem"/>
        <w:rPr>
          <w:rFonts w:ascii="Tahoma" w:hAnsi="Tahoma" w:cs="Tahoma"/>
          <w:sz w:val="21"/>
          <w:szCs w:val="21"/>
          <w:lang w:eastAsia="cs-CZ"/>
        </w:rPr>
      </w:pPr>
    </w:p>
    <w:p w:rsidR="00847145" w:rsidRPr="00847145" w:rsidRDefault="00847145" w:rsidP="001B79C0">
      <w:pPr>
        <w:pStyle w:val="Odstavecseseznamem"/>
        <w:numPr>
          <w:ilvl w:val="0"/>
          <w:numId w:val="4"/>
        </w:numPr>
        <w:tabs>
          <w:tab w:val="left" w:pos="284"/>
        </w:tabs>
        <w:spacing w:after="0" w:line="240" w:lineRule="auto"/>
        <w:ind w:left="284"/>
        <w:jc w:val="both"/>
        <w:rPr>
          <w:rFonts w:ascii="Tahoma" w:hAnsi="Tahoma" w:cs="Tahoma"/>
          <w:snapToGrid w:val="0"/>
          <w:sz w:val="21"/>
          <w:szCs w:val="21"/>
        </w:rPr>
      </w:pPr>
      <w:r w:rsidRPr="00847145">
        <w:rPr>
          <w:rFonts w:ascii="Tahoma" w:hAnsi="Tahoma" w:cs="Tahoma"/>
          <w:snapToGrid w:val="0"/>
          <w:sz w:val="21"/>
          <w:szCs w:val="21"/>
        </w:rPr>
        <w:t>Ve faktuře budou odděleně uvedeny náklady na práce charakteru oprav a charakteru investic či rekonstrukcí dle vyhlášky č. 323/2002 Sb., o rozpočtové skladbě, ve znění pozdějších předpisů.</w:t>
      </w:r>
    </w:p>
    <w:p w:rsidR="003720F8" w:rsidRDefault="003720F8" w:rsidP="00847145">
      <w:pPr>
        <w:spacing w:after="0" w:line="240" w:lineRule="auto"/>
        <w:jc w:val="both"/>
        <w:rPr>
          <w:rFonts w:ascii="Tahoma" w:hAnsi="Tahoma" w:cs="Tahoma"/>
          <w:b/>
          <w:snapToGrid w:val="0"/>
          <w:sz w:val="21"/>
          <w:szCs w:val="21"/>
        </w:rPr>
      </w:pPr>
    </w:p>
    <w:p w:rsidR="00847145" w:rsidRPr="00847145" w:rsidRDefault="00847145" w:rsidP="00847145">
      <w:pPr>
        <w:spacing w:after="0" w:line="240" w:lineRule="auto"/>
        <w:jc w:val="both"/>
        <w:rPr>
          <w:rFonts w:ascii="Tahoma" w:hAnsi="Tahoma" w:cs="Tahoma"/>
          <w:b/>
          <w:snapToGrid w:val="0"/>
          <w:sz w:val="21"/>
          <w:szCs w:val="21"/>
        </w:rPr>
      </w:pPr>
      <w:r w:rsidRPr="00847145">
        <w:rPr>
          <w:rFonts w:ascii="Tahoma" w:hAnsi="Tahoma" w:cs="Tahoma"/>
          <w:b/>
          <w:snapToGrid w:val="0"/>
          <w:sz w:val="21"/>
          <w:szCs w:val="21"/>
        </w:rPr>
        <w:t>Splatnost faktur</w:t>
      </w:r>
    </w:p>
    <w:p w:rsidR="00847145" w:rsidRPr="00847145" w:rsidRDefault="00847145" w:rsidP="00847145">
      <w:pPr>
        <w:spacing w:after="0" w:line="240" w:lineRule="auto"/>
        <w:ind w:left="567" w:hanging="426"/>
        <w:jc w:val="both"/>
        <w:rPr>
          <w:rFonts w:ascii="Tahoma" w:hAnsi="Tahoma" w:cs="Tahoma"/>
          <w:snapToGrid w:val="0"/>
          <w:sz w:val="21"/>
          <w:szCs w:val="21"/>
        </w:rPr>
      </w:pPr>
    </w:p>
    <w:p w:rsid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lang w:eastAsia="cs-CZ"/>
        </w:rPr>
        <w:t>Platby</w:t>
      </w:r>
      <w:r w:rsidRPr="00847145">
        <w:rPr>
          <w:rFonts w:ascii="Tahoma" w:hAnsi="Tahoma" w:cs="Tahoma"/>
          <w:sz w:val="21"/>
          <w:szCs w:val="21"/>
        </w:rPr>
        <w:t xml:space="preserve"> budou probíhat výhradně v CZK, doba splatnosti daňových dokladů se sjednává </w:t>
      </w:r>
      <w:r w:rsidRPr="00847145">
        <w:rPr>
          <w:rFonts w:ascii="Tahoma" w:hAnsi="Tahoma" w:cs="Tahoma"/>
          <w:sz w:val="21"/>
          <w:szCs w:val="21"/>
        </w:rPr>
        <w:br/>
        <w:t xml:space="preserve">na </w:t>
      </w:r>
      <w:r w:rsidRPr="00847145">
        <w:rPr>
          <w:rFonts w:ascii="Tahoma" w:hAnsi="Tahoma" w:cs="Tahoma"/>
          <w:b/>
          <w:sz w:val="21"/>
          <w:szCs w:val="21"/>
        </w:rPr>
        <w:t>30</w:t>
      </w:r>
      <w:r w:rsidRPr="00847145">
        <w:rPr>
          <w:rFonts w:ascii="Tahoma" w:hAnsi="Tahoma" w:cs="Tahoma"/>
          <w:b/>
          <w:bCs/>
          <w:sz w:val="21"/>
          <w:szCs w:val="21"/>
        </w:rPr>
        <w:t xml:space="preserve"> kalendářních </w:t>
      </w:r>
      <w:r w:rsidRPr="00CE41C6">
        <w:rPr>
          <w:rFonts w:ascii="Tahoma" w:hAnsi="Tahoma" w:cs="Tahoma"/>
          <w:sz w:val="21"/>
          <w:szCs w:val="21"/>
        </w:rPr>
        <w:t>dnů</w:t>
      </w:r>
      <w:r w:rsidRPr="00847145">
        <w:rPr>
          <w:rFonts w:ascii="Tahoma" w:hAnsi="Tahoma" w:cs="Tahoma"/>
          <w:sz w:val="21"/>
          <w:szCs w:val="21"/>
        </w:rPr>
        <w:t xml:space="preserve"> ode dne doručení daňového dokladu objednateli. </w:t>
      </w:r>
    </w:p>
    <w:p w:rsidR="004F4FE6" w:rsidRDefault="004F4FE6" w:rsidP="004F4FE6">
      <w:pPr>
        <w:pStyle w:val="Odstavecseseznamem"/>
        <w:tabs>
          <w:tab w:val="left" w:pos="284"/>
        </w:tabs>
        <w:spacing w:after="0" w:line="240" w:lineRule="auto"/>
        <w:ind w:left="284"/>
        <w:jc w:val="both"/>
        <w:rPr>
          <w:rFonts w:ascii="Tahoma" w:hAnsi="Tahoma" w:cs="Tahoma"/>
          <w:sz w:val="21"/>
          <w:szCs w:val="21"/>
        </w:rPr>
      </w:pPr>
    </w:p>
    <w:p w:rsidR="00847145" w:rsidRP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Objednatel je oprávněn provést zajišťovací úhradu DPH přímo na účet příslušného finančního úřadu, </w:t>
      </w:r>
      <w:r w:rsidRPr="00847145">
        <w:rPr>
          <w:rFonts w:ascii="Tahoma" w:hAnsi="Tahoma" w:cs="Tahoma"/>
          <w:sz w:val="21"/>
          <w:szCs w:val="21"/>
          <w:lang w:eastAsia="cs-CZ"/>
        </w:rPr>
        <w:t>jestliže</w:t>
      </w:r>
      <w:r w:rsidRPr="00847145">
        <w:rPr>
          <w:rFonts w:ascii="Tahoma" w:hAnsi="Tahoma" w:cs="Tahoma"/>
          <w:sz w:val="21"/>
          <w:szCs w:val="21"/>
        </w:rPr>
        <w:t xml:space="preserve"> se zhotovitel stane ke dni uskutečnění zdanitelného plnění nespolehlivým plátcem ve smyslu zákona č. 235/2004 Sb., o dani z přidané hodnoty, ve znění pozdějších předpisů, dále jen zákon o DPH. V takovém případě pak není objednatel povinen uhradit částku odpovídající DPH zhotoviteli a tato část kupní ceny se považuje za uhrazenou zhotoviteli okamžikem jejího zaplacení na účet příslušeného finančního úřadu. </w:t>
      </w:r>
    </w:p>
    <w:p w:rsidR="004D2377" w:rsidRPr="004D2377" w:rsidRDefault="004D2377" w:rsidP="004D2377">
      <w:pPr>
        <w:pStyle w:val="Odstavecseseznamem"/>
        <w:tabs>
          <w:tab w:val="left" w:pos="284"/>
        </w:tabs>
        <w:spacing w:after="0" w:line="240" w:lineRule="auto"/>
        <w:ind w:left="644"/>
        <w:jc w:val="both"/>
        <w:rPr>
          <w:rFonts w:ascii="Tahoma" w:hAnsi="Tahoma" w:cs="Tahoma"/>
          <w:sz w:val="21"/>
          <w:szCs w:val="21"/>
        </w:rPr>
      </w:pPr>
    </w:p>
    <w:p w:rsid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color w:val="000000"/>
          <w:sz w:val="21"/>
          <w:szCs w:val="21"/>
        </w:rPr>
        <w:t>Veškeré platby dle této smlouvy budou objednatele</w:t>
      </w:r>
      <w:r w:rsidR="000441B4">
        <w:rPr>
          <w:rFonts w:ascii="Tahoma" w:hAnsi="Tahoma" w:cs="Tahoma"/>
          <w:color w:val="000000"/>
          <w:sz w:val="21"/>
          <w:szCs w:val="21"/>
        </w:rPr>
        <w:t>m</w:t>
      </w:r>
      <w:r w:rsidRPr="00847145">
        <w:rPr>
          <w:rFonts w:ascii="Tahoma" w:hAnsi="Tahoma" w:cs="Tahoma"/>
          <w:color w:val="000000"/>
          <w:sz w:val="21"/>
          <w:szCs w:val="21"/>
        </w:rPr>
        <w:t xml:space="preserve"> placeny na účet zhotovitele uvedený v záhlaví této smlouvy. Zhotovitel </w:t>
      </w:r>
      <w:r w:rsidRPr="00847145">
        <w:rPr>
          <w:rFonts w:ascii="Tahoma" w:hAnsi="Tahoma" w:cs="Tahoma"/>
          <w:sz w:val="21"/>
          <w:szCs w:val="21"/>
        </w:rPr>
        <w:t>prohlašuje, že jeho bankovní účet uvedený v této smlouvě nebo ve faktuře je jeho účtem, který je správcem daně zveřejněn způsobem umožňujícím dálkový přístup v souladu se zákonem o DPH. Zhotovitel je povinen uvádět ve faktuře pouze účet, který je správcem daně zveřejněn v souladu se zákonem o DPH. Dojde-li během trvání této smlouvy ke změně identifikace zveřejněného účtu, zavazuje se zhotovitel bez zbytečného odkladu písemně informovat objednatele o takové změně. Objednatel provede úhradu ceny díla pouze na účet, který je účtem zveřejněným ve smyslu zákona o DPH. Pokud se kdykoliv ukáže, že účet, na který zhotovitel požaduje provést úhradu ceny díla, není zveřejněným účtem, není objednatel povinen úhradu části ceny díla odpovídající DPH na takový účet provést a je oprávněn tuto část ceny díla uhradit přímo na účet zhotovitele vedený příslušným správcem daně; v takovém případě se nejedná o prodlení se zaplacením ceny díla na straně objednatele.</w:t>
      </w:r>
    </w:p>
    <w:p w:rsidR="000E15A6" w:rsidRPr="000E15A6" w:rsidRDefault="000E15A6" w:rsidP="000E15A6">
      <w:pPr>
        <w:pStyle w:val="Odstavecseseznamem"/>
        <w:rPr>
          <w:rFonts w:ascii="Tahoma" w:hAnsi="Tahoma" w:cs="Tahoma"/>
          <w:sz w:val="21"/>
          <w:szCs w:val="21"/>
        </w:rPr>
      </w:pPr>
    </w:p>
    <w:p w:rsidR="00847145" w:rsidRP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V případě, </w:t>
      </w:r>
      <w:r w:rsidRPr="00CE41C6">
        <w:rPr>
          <w:rFonts w:ascii="Tahoma" w:hAnsi="Tahoma" w:cs="Tahoma"/>
          <w:color w:val="000000"/>
          <w:sz w:val="21"/>
          <w:szCs w:val="21"/>
        </w:rPr>
        <w:t>že</w:t>
      </w:r>
      <w:r w:rsidRPr="00847145">
        <w:rPr>
          <w:rFonts w:ascii="Tahoma" w:hAnsi="Tahoma" w:cs="Tahoma"/>
          <w:sz w:val="21"/>
          <w:szCs w:val="21"/>
        </w:rPr>
        <w:t xml:space="preserve"> dílčí nebo konečná faktura nebude obsahovat náležitosti stanovené právními předpisy a smlouvou, je objednatel oprávněn vrátit ji zhotoviteli k doplnění. V tomto případě se staví plynutí lhůty splatnosti a nová lhůta splatnosti začne plynout doručením opravené faktury objednateli.</w:t>
      </w:r>
    </w:p>
    <w:p w:rsidR="00847145" w:rsidRPr="00847145" w:rsidRDefault="00847145" w:rsidP="00847145">
      <w:pPr>
        <w:pStyle w:val="Odstavecseseznamem"/>
        <w:rPr>
          <w:rFonts w:ascii="Tahoma" w:hAnsi="Tahoma" w:cs="Tahoma"/>
          <w:sz w:val="21"/>
          <w:szCs w:val="21"/>
        </w:rPr>
      </w:pPr>
    </w:p>
    <w:p w:rsidR="00847145" w:rsidRPr="00847145" w:rsidRDefault="00847145" w:rsidP="003720F8">
      <w:pPr>
        <w:pStyle w:val="Odstavecseseznamem"/>
        <w:numPr>
          <w:ilvl w:val="0"/>
          <w:numId w:val="4"/>
        </w:numPr>
        <w:tabs>
          <w:tab w:val="left" w:pos="284"/>
        </w:tabs>
        <w:spacing w:after="0" w:line="240" w:lineRule="auto"/>
        <w:ind w:left="284"/>
        <w:jc w:val="both"/>
        <w:rPr>
          <w:rFonts w:ascii="Tahoma" w:hAnsi="Tahoma" w:cs="Tahoma"/>
          <w:sz w:val="21"/>
          <w:szCs w:val="21"/>
          <w:lang w:eastAsia="zh-CN"/>
        </w:rPr>
      </w:pPr>
      <w:r w:rsidRPr="00847145">
        <w:rPr>
          <w:rFonts w:ascii="Tahoma" w:hAnsi="Tahoma" w:cs="Tahoma"/>
          <w:sz w:val="21"/>
          <w:szCs w:val="21"/>
        </w:rPr>
        <w:t xml:space="preserve">Po </w:t>
      </w:r>
      <w:r w:rsidRPr="00CE41C6">
        <w:rPr>
          <w:rFonts w:ascii="Tahoma" w:hAnsi="Tahoma" w:cs="Tahoma"/>
          <w:color w:val="000000"/>
          <w:sz w:val="21"/>
          <w:szCs w:val="21"/>
        </w:rPr>
        <w:t>odevzdání</w:t>
      </w:r>
      <w:r w:rsidRPr="00847145">
        <w:rPr>
          <w:rFonts w:ascii="Tahoma" w:hAnsi="Tahoma" w:cs="Tahoma"/>
          <w:sz w:val="21"/>
          <w:szCs w:val="21"/>
        </w:rPr>
        <w:t xml:space="preserve"> a převzetí díla zápisem o odevzdání a převzetí, kde objednatel prohlásí, že dílo přejímá, vyhotoví zhotovitel souhrnný daňový </w:t>
      </w:r>
      <w:r w:rsidR="00094F94" w:rsidRPr="00847145">
        <w:rPr>
          <w:rFonts w:ascii="Tahoma" w:hAnsi="Tahoma" w:cs="Tahoma"/>
          <w:sz w:val="21"/>
          <w:szCs w:val="21"/>
        </w:rPr>
        <w:t>doklad – konečnou</w:t>
      </w:r>
      <w:r w:rsidRPr="00847145">
        <w:rPr>
          <w:rFonts w:ascii="Tahoma" w:hAnsi="Tahoma" w:cs="Tahoma"/>
          <w:sz w:val="21"/>
          <w:szCs w:val="21"/>
        </w:rPr>
        <w:t xml:space="preserve"> fakturu. </w:t>
      </w:r>
    </w:p>
    <w:p w:rsidR="00847145" w:rsidRPr="00847145" w:rsidRDefault="00847145" w:rsidP="00847145">
      <w:pPr>
        <w:spacing w:after="0" w:line="240" w:lineRule="auto"/>
        <w:ind w:left="567" w:hanging="567"/>
        <w:jc w:val="both"/>
        <w:rPr>
          <w:rFonts w:ascii="Tahoma" w:hAnsi="Tahoma" w:cs="Tahoma"/>
          <w:sz w:val="21"/>
          <w:szCs w:val="21"/>
          <w:lang w:eastAsia="cs-CZ"/>
        </w:rPr>
      </w:pPr>
    </w:p>
    <w:p w:rsidR="00847145" w:rsidRPr="00CE41C6"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lang w:eastAsia="cs-CZ"/>
        </w:rPr>
      </w:pPr>
      <w:r w:rsidRPr="00CE41C6">
        <w:rPr>
          <w:rFonts w:ascii="Tahoma" w:hAnsi="Tahoma" w:cs="Tahoma"/>
          <w:sz w:val="21"/>
          <w:szCs w:val="21"/>
          <w:lang w:eastAsia="cs-CZ"/>
        </w:rPr>
        <w:t xml:space="preserve">Za </w:t>
      </w:r>
      <w:r w:rsidRPr="00CE41C6">
        <w:rPr>
          <w:rFonts w:ascii="Tahoma" w:hAnsi="Tahoma" w:cs="Tahoma"/>
          <w:color w:val="000000"/>
          <w:sz w:val="21"/>
          <w:szCs w:val="21"/>
        </w:rPr>
        <w:t>neprovedené</w:t>
      </w:r>
      <w:r w:rsidRPr="00CE41C6">
        <w:rPr>
          <w:rFonts w:ascii="Tahoma" w:hAnsi="Tahoma" w:cs="Tahoma"/>
          <w:sz w:val="21"/>
          <w:szCs w:val="21"/>
          <w:lang w:eastAsia="cs-CZ"/>
        </w:rPr>
        <w:t xml:space="preserve"> práce nelze požadovat úhradu (nelze je fakturovat) a budou z ceny díla odečteny dodatkem ke smlouvě.</w:t>
      </w:r>
    </w:p>
    <w:p w:rsidR="00847145" w:rsidRPr="00847145" w:rsidRDefault="00847145" w:rsidP="00847145">
      <w:pPr>
        <w:pStyle w:val="Odstavecseseznamem"/>
        <w:spacing w:after="0" w:line="240" w:lineRule="auto"/>
        <w:ind w:left="360"/>
        <w:jc w:val="center"/>
        <w:rPr>
          <w:rFonts w:ascii="Tahoma" w:hAnsi="Tahoma" w:cs="Tahoma"/>
          <w:b/>
          <w:sz w:val="21"/>
          <w:szCs w:val="21"/>
          <w:lang w:eastAsia="cs-CZ"/>
        </w:rPr>
      </w:pPr>
      <w:r w:rsidRPr="00847145">
        <w:rPr>
          <w:rFonts w:ascii="Tahoma" w:hAnsi="Tahoma" w:cs="Tahoma"/>
          <w:b/>
          <w:sz w:val="21"/>
          <w:szCs w:val="21"/>
          <w:lang w:eastAsia="cs-CZ"/>
        </w:rPr>
        <w:t>ČLÁNEK 7</w:t>
      </w:r>
    </w:p>
    <w:p w:rsidR="00847145" w:rsidRPr="00847145" w:rsidRDefault="00847145" w:rsidP="00847145">
      <w:pPr>
        <w:spacing w:after="240" w:line="240" w:lineRule="auto"/>
        <w:jc w:val="center"/>
        <w:rPr>
          <w:rFonts w:ascii="Tahoma" w:hAnsi="Tahoma" w:cs="Tahoma"/>
          <w:b/>
          <w:caps/>
          <w:sz w:val="21"/>
          <w:szCs w:val="21"/>
          <w:lang w:eastAsia="cs-CZ"/>
        </w:rPr>
      </w:pPr>
      <w:r w:rsidRPr="00847145">
        <w:rPr>
          <w:rFonts w:ascii="Tahoma" w:hAnsi="Tahoma" w:cs="Tahoma"/>
          <w:b/>
          <w:caps/>
          <w:sz w:val="21"/>
          <w:szCs w:val="21"/>
          <w:lang w:eastAsia="cs-CZ"/>
        </w:rPr>
        <w:t>změna smlouvy</w:t>
      </w:r>
    </w:p>
    <w:p w:rsidR="00847145" w:rsidRP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lang w:eastAsia="cs-CZ"/>
        </w:rPr>
        <w:t xml:space="preserve">Dojde-li při realizaci díla k jakýmkoli změnám, doplňkům nebo rozšíření předmětu díla vyplývajících z dodatečného požadavku objednatele, nebo podmínek při provádění díla, které zhotovitel nemohl ani na základě svých odborných znalostí předvídat, nebo z vad projektové dokumentace, </w:t>
      </w:r>
      <w:r w:rsidRPr="00847145">
        <w:rPr>
          <w:rFonts w:ascii="Tahoma" w:hAnsi="Tahoma" w:cs="Tahoma"/>
          <w:sz w:val="21"/>
          <w:szCs w:val="21"/>
        </w:rPr>
        <w:t xml:space="preserve">které zhotovitel nemohl ani při vynaložení odborné péče rozpoznat, </w:t>
      </w:r>
      <w:r w:rsidRPr="00847145">
        <w:rPr>
          <w:rFonts w:ascii="Tahoma" w:hAnsi="Tahoma" w:cs="Tahoma"/>
          <w:sz w:val="21"/>
          <w:szCs w:val="21"/>
          <w:lang w:eastAsia="cs-CZ"/>
        </w:rPr>
        <w:t xml:space="preserve">je zhotovitel povinen tuto skutečnost neprodleně oznámit objednateli a postupovat dle ujednání v tomto článku smlouvy. </w:t>
      </w:r>
    </w:p>
    <w:p w:rsidR="00847145" w:rsidRPr="00847145" w:rsidRDefault="00847145" w:rsidP="00847145">
      <w:pPr>
        <w:pStyle w:val="Odstavecseseznamem"/>
        <w:autoSpaceDE w:val="0"/>
        <w:autoSpaceDN w:val="0"/>
        <w:adjustRightInd w:val="0"/>
        <w:spacing w:after="0" w:line="240" w:lineRule="auto"/>
        <w:ind w:left="284"/>
        <w:jc w:val="both"/>
        <w:rPr>
          <w:rFonts w:ascii="Tahoma" w:hAnsi="Tahoma" w:cs="Tahoma"/>
          <w:sz w:val="21"/>
          <w:szCs w:val="21"/>
          <w:lang w:eastAsia="cs-CZ"/>
        </w:rPr>
      </w:pPr>
    </w:p>
    <w:p w:rsidR="00847145" w:rsidRP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rPr>
        <w:t>Změnu může navrhnout každá ze stran kdykoliv před termínem, ve kterém má být dílo provedeno. Do stavebního deníku zhotovitel, objednatel prostřednictvím TDS zapisují zejména všechny požadavky na změny nebo úpravy díla, které se odchylují od PD a veškeré změny v množství nebo kvalitě, které v průběhu realizace díla vzniknou.</w:t>
      </w:r>
    </w:p>
    <w:p w:rsidR="00847145" w:rsidRPr="00847145" w:rsidRDefault="00847145" w:rsidP="00CE41C6">
      <w:pPr>
        <w:pStyle w:val="Zkladntext"/>
        <w:keepLines/>
        <w:numPr>
          <w:ilvl w:val="1"/>
          <w:numId w:val="25"/>
        </w:numPr>
        <w:tabs>
          <w:tab w:val="clear" w:pos="562"/>
          <w:tab w:val="num" w:pos="284"/>
        </w:tabs>
        <w:suppressAutoHyphens/>
        <w:spacing w:after="120"/>
        <w:ind w:left="284" w:hanging="284"/>
        <w:jc w:val="both"/>
        <w:rPr>
          <w:rFonts w:ascii="Tahoma" w:hAnsi="Tahoma" w:cs="Tahoma"/>
          <w:sz w:val="21"/>
          <w:szCs w:val="21"/>
        </w:rPr>
      </w:pPr>
      <w:r w:rsidRPr="00847145">
        <w:rPr>
          <w:rFonts w:ascii="Tahoma" w:hAnsi="Tahoma" w:cs="Tahoma"/>
          <w:sz w:val="21"/>
          <w:szCs w:val="21"/>
        </w:rPr>
        <w:t xml:space="preserve">Ke každé změně smlouvy, zejména co do kvality či množství prováděného díla musí být zpracován podkladový dokument označený jako </w:t>
      </w:r>
      <w:r w:rsidRPr="00847145">
        <w:rPr>
          <w:rFonts w:ascii="Tahoma" w:hAnsi="Tahoma" w:cs="Tahoma"/>
          <w:b/>
          <w:sz w:val="21"/>
          <w:szCs w:val="21"/>
        </w:rPr>
        <w:t>Změnový list</w:t>
      </w:r>
      <w:r w:rsidRPr="00847145">
        <w:rPr>
          <w:rFonts w:ascii="Tahoma" w:hAnsi="Tahoma" w:cs="Tahoma"/>
          <w:sz w:val="21"/>
          <w:szCs w:val="21"/>
        </w:rPr>
        <w:t>. Změny mohou být důvodem ke změně termínu provedení díla. Změnový list je pak podkladem pro uzavření dodatku ke smlouvě.</w:t>
      </w:r>
    </w:p>
    <w:p w:rsidR="00847145" w:rsidRPr="00847145" w:rsidRDefault="00847145" w:rsidP="00CE41C6">
      <w:pPr>
        <w:pStyle w:val="Zkladntext"/>
        <w:keepLines/>
        <w:numPr>
          <w:ilvl w:val="1"/>
          <w:numId w:val="25"/>
        </w:numPr>
        <w:tabs>
          <w:tab w:val="clear" w:pos="562"/>
          <w:tab w:val="num" w:pos="284"/>
        </w:tabs>
        <w:suppressAutoHyphens/>
        <w:spacing w:after="120"/>
        <w:ind w:left="284" w:hanging="284"/>
        <w:jc w:val="both"/>
        <w:rPr>
          <w:rFonts w:ascii="Tahoma" w:hAnsi="Tahoma" w:cs="Tahoma"/>
          <w:sz w:val="21"/>
          <w:szCs w:val="21"/>
        </w:rPr>
      </w:pPr>
      <w:r w:rsidRPr="00847145">
        <w:rPr>
          <w:rFonts w:ascii="Tahoma" w:hAnsi="Tahoma" w:cs="Tahoma"/>
          <w:sz w:val="21"/>
          <w:szCs w:val="21"/>
        </w:rPr>
        <w:t>Změnový list vyhotoví zhotovitel díla a předloží jej k vyjádření TD objednatele bez zbytečného odkladu (nejpozději do 5 dnů) od provedení zápisu ve stavebním deníku nebo od zjištění změny dle toho, co nastalo dříve.</w:t>
      </w:r>
    </w:p>
    <w:p w:rsidR="00847145" w:rsidRPr="00847145" w:rsidRDefault="00847145" w:rsidP="00CE41C6">
      <w:pPr>
        <w:pStyle w:val="Zkladntext"/>
        <w:keepLines/>
        <w:numPr>
          <w:ilvl w:val="1"/>
          <w:numId w:val="25"/>
        </w:numPr>
        <w:tabs>
          <w:tab w:val="clear" w:pos="562"/>
          <w:tab w:val="num" w:pos="284"/>
        </w:tabs>
        <w:suppressAutoHyphens/>
        <w:spacing w:after="120"/>
        <w:ind w:left="284" w:hanging="284"/>
        <w:jc w:val="both"/>
        <w:rPr>
          <w:rFonts w:ascii="Tahoma" w:hAnsi="Tahoma" w:cs="Tahoma"/>
          <w:sz w:val="21"/>
          <w:szCs w:val="21"/>
        </w:rPr>
      </w:pPr>
      <w:r w:rsidRPr="00847145">
        <w:rPr>
          <w:rFonts w:ascii="Tahoma" w:hAnsi="Tahoma" w:cs="Tahoma"/>
          <w:sz w:val="21"/>
          <w:szCs w:val="21"/>
        </w:rPr>
        <w:lastRenderedPageBreak/>
        <w:t>Změnový list bude obsahovat údaje v něm uvedené, zejména popis a zdůvodnění změny; přílohou změnového listu budou:</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popisy, výkresy a/nebo náčrty ozřejmující technické řešení předmětu změny, je-li to nezbytné</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fotografie stavu před provedením změny,</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další doklady a dokumenty ozřejmující předmět změny, jeli to nezbytné</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soupis stavebních prací, dodávek a služeb s výkazem výměr a oceněný způsobem dle čl. 5 této smlouvy.</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součástí projednávaných změn bude písemné stanovisko zhotovitele a technického dozoru objednatele k vlivu na termín dokončení díla.</w:t>
      </w:r>
    </w:p>
    <w:p w:rsidR="00847145" w:rsidRPr="00847145" w:rsidRDefault="00847145" w:rsidP="00CE41C6">
      <w:pPr>
        <w:pStyle w:val="Zkladntext"/>
        <w:keepLines/>
        <w:numPr>
          <w:ilvl w:val="1"/>
          <w:numId w:val="25"/>
        </w:numPr>
        <w:tabs>
          <w:tab w:val="clear" w:pos="562"/>
          <w:tab w:val="num" w:pos="284"/>
        </w:tabs>
        <w:suppressAutoHyphens/>
        <w:spacing w:after="120"/>
        <w:ind w:left="284" w:hanging="284"/>
        <w:jc w:val="both"/>
        <w:rPr>
          <w:rFonts w:ascii="Tahoma" w:hAnsi="Tahoma" w:cs="Tahoma"/>
          <w:sz w:val="21"/>
          <w:szCs w:val="21"/>
        </w:rPr>
      </w:pPr>
      <w:r w:rsidRPr="00847145">
        <w:rPr>
          <w:rFonts w:ascii="Tahoma" w:hAnsi="Tahoma" w:cs="Tahoma"/>
          <w:sz w:val="21"/>
          <w:szCs w:val="21"/>
        </w:rPr>
        <w:t xml:space="preserve">Objednatel vždy zajistí stanovisko Autorského dozoru projektanta.  </w:t>
      </w:r>
    </w:p>
    <w:p w:rsidR="00847145" w:rsidRP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lang w:eastAsia="cs-CZ"/>
        </w:rPr>
        <w:t>Pokud zhotovitel před provedením těchto prací toto neučiní, má se za to, že práce a dodávky jím realizované byly v předmětu díla a v jeho ceně zahrnuty.</w:t>
      </w:r>
    </w:p>
    <w:p w:rsidR="00847145" w:rsidRPr="00847145" w:rsidRDefault="00847145" w:rsidP="00847145">
      <w:pPr>
        <w:pStyle w:val="Odstavecseseznamem"/>
        <w:autoSpaceDE w:val="0"/>
        <w:autoSpaceDN w:val="0"/>
        <w:adjustRightInd w:val="0"/>
        <w:spacing w:after="0" w:line="240" w:lineRule="auto"/>
        <w:ind w:left="284"/>
        <w:jc w:val="both"/>
        <w:rPr>
          <w:rFonts w:ascii="Tahoma" w:hAnsi="Tahoma" w:cs="Tahoma"/>
          <w:sz w:val="21"/>
          <w:szCs w:val="21"/>
          <w:lang w:eastAsia="cs-CZ"/>
        </w:rPr>
      </w:pPr>
    </w:p>
    <w:p w:rsid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lang w:eastAsia="cs-CZ"/>
        </w:rPr>
        <w:t>V případě, že některé práce nebudou prováděny (</w:t>
      </w:r>
      <w:proofErr w:type="spellStart"/>
      <w:r w:rsidRPr="00847145">
        <w:rPr>
          <w:rFonts w:ascii="Tahoma" w:hAnsi="Tahoma" w:cs="Tahoma"/>
          <w:sz w:val="21"/>
          <w:szCs w:val="21"/>
          <w:lang w:eastAsia="cs-CZ"/>
        </w:rPr>
        <w:t>méněpráce</w:t>
      </w:r>
      <w:proofErr w:type="spellEnd"/>
      <w:r w:rsidRPr="00847145">
        <w:rPr>
          <w:rFonts w:ascii="Tahoma" w:hAnsi="Tahoma" w:cs="Tahoma"/>
          <w:sz w:val="21"/>
          <w:szCs w:val="21"/>
          <w:lang w:eastAsia="cs-CZ"/>
        </w:rPr>
        <w:t xml:space="preserve">), platí shora uvedená ujednání odst. 1 až 6 obdobně. </w:t>
      </w:r>
    </w:p>
    <w:p w:rsidR="005612B8" w:rsidRPr="005612B8" w:rsidRDefault="005612B8" w:rsidP="005612B8">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lang w:eastAsia="cs-CZ"/>
        </w:rPr>
        <w:t>Dodatečné práce mohou být účtovány samostatnou fakturou vždy až po uzavření dodatku k této smlouvě; pro fakturaci platí ujednání o platebních podmínkách.</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25"/>
        </w:numPr>
        <w:tabs>
          <w:tab w:val="clear" w:pos="562"/>
        </w:tabs>
        <w:autoSpaceDE w:val="0"/>
        <w:autoSpaceDN w:val="0"/>
        <w:adjustRightInd w:val="0"/>
        <w:spacing w:after="0" w:line="240" w:lineRule="auto"/>
        <w:ind w:left="284" w:hanging="426"/>
        <w:jc w:val="both"/>
        <w:rPr>
          <w:rFonts w:ascii="Tahoma" w:hAnsi="Tahoma" w:cs="Tahoma"/>
          <w:sz w:val="21"/>
          <w:szCs w:val="21"/>
          <w:lang w:eastAsia="cs-CZ"/>
        </w:rPr>
      </w:pPr>
      <w:r w:rsidRPr="00847145">
        <w:rPr>
          <w:rFonts w:ascii="Tahoma" w:hAnsi="Tahoma" w:cs="Tahoma"/>
          <w:sz w:val="21"/>
          <w:szCs w:val="21"/>
          <w:lang w:eastAsia="cs-CZ"/>
        </w:rPr>
        <w:t xml:space="preserve">Změna předmětu a ceny díla je možná pouze postupem, který je v souladu se zákonem č. 134/2016 Sb., o zadávání veřejných zakázek, v platném znění. </w:t>
      </w:r>
    </w:p>
    <w:p w:rsidR="005612B8" w:rsidRDefault="005612B8" w:rsidP="00847145">
      <w:pPr>
        <w:spacing w:after="0" w:line="240" w:lineRule="auto"/>
        <w:jc w:val="center"/>
        <w:rPr>
          <w:rFonts w:ascii="Tahoma" w:hAnsi="Tahoma" w:cs="Tahoma"/>
          <w:b/>
          <w:sz w:val="21"/>
          <w:szCs w:val="21"/>
          <w:lang w:eastAsia="cs-CZ"/>
        </w:rPr>
      </w:pPr>
    </w:p>
    <w:p w:rsidR="00847145" w:rsidRPr="00847145" w:rsidRDefault="00847145" w:rsidP="00847145">
      <w:pPr>
        <w:spacing w:after="0" w:line="240" w:lineRule="auto"/>
        <w:jc w:val="center"/>
        <w:rPr>
          <w:rFonts w:ascii="Tahoma" w:hAnsi="Tahoma" w:cs="Tahoma"/>
          <w:b/>
          <w:sz w:val="21"/>
          <w:szCs w:val="21"/>
          <w:lang w:eastAsia="cs-CZ"/>
        </w:rPr>
      </w:pPr>
      <w:r w:rsidRPr="00847145">
        <w:rPr>
          <w:rFonts w:ascii="Tahoma" w:hAnsi="Tahoma" w:cs="Tahoma"/>
          <w:b/>
          <w:sz w:val="21"/>
          <w:szCs w:val="21"/>
          <w:lang w:eastAsia="cs-CZ"/>
        </w:rPr>
        <w:t>ČLÁNEK 8</w:t>
      </w:r>
    </w:p>
    <w:p w:rsidR="00847145" w:rsidRPr="00847145" w:rsidRDefault="00847145" w:rsidP="00847145">
      <w:pPr>
        <w:keepNext/>
        <w:tabs>
          <w:tab w:val="left" w:pos="720"/>
        </w:tabs>
        <w:spacing w:after="0" w:line="240" w:lineRule="auto"/>
        <w:jc w:val="center"/>
        <w:outlineLvl w:val="5"/>
        <w:rPr>
          <w:rFonts w:ascii="Tahoma" w:hAnsi="Tahoma" w:cs="Tahoma"/>
          <w:b/>
          <w:caps/>
          <w:sz w:val="21"/>
          <w:szCs w:val="21"/>
          <w:lang w:eastAsia="cs-CZ"/>
        </w:rPr>
      </w:pPr>
      <w:r w:rsidRPr="00847145">
        <w:rPr>
          <w:rFonts w:ascii="Tahoma" w:hAnsi="Tahoma" w:cs="Tahoma"/>
          <w:b/>
          <w:caps/>
          <w:sz w:val="21"/>
          <w:szCs w:val="21"/>
          <w:lang w:eastAsia="cs-CZ"/>
        </w:rPr>
        <w:t>Předání díla</w:t>
      </w:r>
    </w:p>
    <w:p w:rsidR="00847145" w:rsidRPr="00847145" w:rsidRDefault="00847145" w:rsidP="00847145">
      <w:pPr>
        <w:keepNext/>
        <w:tabs>
          <w:tab w:val="left" w:pos="720"/>
        </w:tabs>
        <w:spacing w:after="0" w:line="240" w:lineRule="auto"/>
        <w:jc w:val="center"/>
        <w:outlineLvl w:val="5"/>
        <w:rPr>
          <w:rFonts w:ascii="Tahoma" w:hAnsi="Tahoma" w:cs="Tahoma"/>
          <w:b/>
          <w:caps/>
          <w:sz w:val="21"/>
          <w:szCs w:val="21"/>
          <w:lang w:eastAsia="cs-CZ"/>
        </w:rPr>
      </w:pPr>
    </w:p>
    <w:p w:rsidR="00847145" w:rsidRPr="00847145" w:rsidRDefault="00847145" w:rsidP="00CE41C6">
      <w:pPr>
        <w:pStyle w:val="Odstavecseseznamem"/>
        <w:numPr>
          <w:ilvl w:val="0"/>
          <w:numId w:val="23"/>
        </w:numPr>
        <w:spacing w:after="360" w:line="240" w:lineRule="auto"/>
        <w:ind w:left="284" w:hanging="284"/>
        <w:contextualSpacing w:val="0"/>
        <w:jc w:val="both"/>
        <w:rPr>
          <w:rFonts w:ascii="Tahoma" w:hAnsi="Tahoma" w:cs="Tahoma"/>
          <w:sz w:val="21"/>
          <w:szCs w:val="21"/>
        </w:rPr>
      </w:pPr>
      <w:r w:rsidRPr="00847145">
        <w:rPr>
          <w:rFonts w:ascii="Tahoma" w:hAnsi="Tahoma" w:cs="Tahoma"/>
          <w:sz w:val="21"/>
          <w:szCs w:val="21"/>
          <w:lang w:eastAsia="cs-CZ"/>
        </w:rPr>
        <w:t>Zhotovitel</w:t>
      </w:r>
      <w:r w:rsidRPr="00847145">
        <w:rPr>
          <w:rFonts w:ascii="Tahoma" w:hAnsi="Tahoma" w:cs="Tahoma"/>
          <w:sz w:val="21"/>
          <w:szCs w:val="21"/>
        </w:rPr>
        <w:t xml:space="preserve"> je povinen písemně oznámit objednavateli termín, kdy bude dílo dokončeno a připraveno k předání a převzetí jako celek. Objednatel se zavazuje zahájit přejímací řízení do 5 dnů od termínu dle předchozí věty. Po dobu trvání přejímacího řízení (tj. od zahájení přejímacího řízení do jeho ukončení převzetím díla nebo jeho nepřevzetím ve smyslu odst. 5 tohoto článku) není zhotovitel v prodlení s provedením díla.</w:t>
      </w:r>
    </w:p>
    <w:p w:rsidR="00847145" w:rsidRDefault="00847145" w:rsidP="00CE41C6">
      <w:pPr>
        <w:pStyle w:val="Odstavecseseznamem"/>
        <w:numPr>
          <w:ilvl w:val="0"/>
          <w:numId w:val="23"/>
        </w:numPr>
        <w:spacing w:after="0" w:line="240" w:lineRule="auto"/>
        <w:ind w:left="284" w:hanging="284"/>
        <w:contextualSpacing w:val="0"/>
        <w:jc w:val="both"/>
        <w:rPr>
          <w:rFonts w:ascii="Tahoma" w:hAnsi="Tahoma" w:cs="Tahoma"/>
          <w:sz w:val="21"/>
          <w:szCs w:val="21"/>
        </w:rPr>
      </w:pPr>
      <w:r w:rsidRPr="00847145">
        <w:rPr>
          <w:rFonts w:ascii="Tahoma" w:hAnsi="Tahoma" w:cs="Tahoma"/>
          <w:sz w:val="21"/>
          <w:szCs w:val="21"/>
        </w:rPr>
        <w:t>Zhotovitel připraví před zahájením přejímacího řízení nezbytné doklady odpovídající povaze díla zejména:</w:t>
      </w:r>
    </w:p>
    <w:p w:rsidR="004A61CA" w:rsidRPr="00847145" w:rsidRDefault="004A61CA" w:rsidP="004A61CA">
      <w:pPr>
        <w:pStyle w:val="Odstavecseseznamem"/>
        <w:spacing w:after="0" w:line="240" w:lineRule="auto"/>
        <w:ind w:left="284"/>
        <w:contextualSpacing w:val="0"/>
        <w:jc w:val="both"/>
        <w:rPr>
          <w:rFonts w:ascii="Tahoma" w:hAnsi="Tahoma" w:cs="Tahoma"/>
          <w:sz w:val="21"/>
          <w:szCs w:val="21"/>
        </w:rPr>
      </w:pPr>
    </w:p>
    <w:p w:rsidR="00847145" w:rsidRPr="00847145" w:rsidRDefault="00847145" w:rsidP="00847145">
      <w:pPr>
        <w:pStyle w:val="Odstavecseseznamem"/>
        <w:numPr>
          <w:ilvl w:val="0"/>
          <w:numId w:val="3"/>
        </w:numPr>
        <w:spacing w:after="0"/>
        <w:jc w:val="both"/>
        <w:rPr>
          <w:rFonts w:ascii="Tahoma" w:hAnsi="Tahoma" w:cs="Tahoma"/>
          <w:sz w:val="21"/>
          <w:szCs w:val="21"/>
          <w:lang w:eastAsia="cs-CZ"/>
        </w:rPr>
      </w:pPr>
      <w:r w:rsidRPr="00847145">
        <w:rPr>
          <w:rFonts w:ascii="Tahoma" w:hAnsi="Tahoma" w:cs="Tahoma"/>
          <w:sz w:val="21"/>
          <w:szCs w:val="21"/>
          <w:lang w:eastAsia="cs-CZ"/>
        </w:rPr>
        <w:t>dílčí zjišťovací protokoly, včetně soupisů dílčích provedených prací/dodávek/služeb a faktur</w:t>
      </w:r>
    </w:p>
    <w:p w:rsidR="00847145" w:rsidRPr="00847145" w:rsidRDefault="00847145" w:rsidP="00847145">
      <w:pPr>
        <w:pStyle w:val="Odstavecseseznamem"/>
        <w:keepLines/>
        <w:numPr>
          <w:ilvl w:val="0"/>
          <w:numId w:val="3"/>
        </w:numPr>
        <w:suppressAutoHyphens/>
        <w:spacing w:after="0"/>
        <w:jc w:val="both"/>
        <w:rPr>
          <w:rFonts w:ascii="Tahoma" w:hAnsi="Tahoma" w:cs="Tahoma"/>
          <w:sz w:val="21"/>
          <w:szCs w:val="21"/>
        </w:rPr>
      </w:pPr>
      <w:r w:rsidRPr="00847145">
        <w:rPr>
          <w:rFonts w:ascii="Tahoma" w:hAnsi="Tahoma" w:cs="Tahoma"/>
          <w:sz w:val="21"/>
          <w:szCs w:val="21"/>
        </w:rPr>
        <w:t>dokumentaci skutečného provedení díla se zakreslením změn podle skutečného stavu provedených prací,</w:t>
      </w:r>
    </w:p>
    <w:p w:rsidR="00847145" w:rsidRPr="00847145" w:rsidRDefault="00847145" w:rsidP="00847145">
      <w:pPr>
        <w:pStyle w:val="Odstavecseseznamem"/>
        <w:keepLines/>
        <w:numPr>
          <w:ilvl w:val="0"/>
          <w:numId w:val="3"/>
        </w:numPr>
        <w:suppressAutoHyphens/>
        <w:spacing w:after="0" w:line="240" w:lineRule="auto"/>
        <w:ind w:left="714" w:hanging="357"/>
        <w:jc w:val="both"/>
        <w:rPr>
          <w:rFonts w:ascii="Tahoma" w:hAnsi="Tahoma" w:cs="Tahoma"/>
          <w:sz w:val="21"/>
          <w:szCs w:val="21"/>
        </w:rPr>
      </w:pPr>
      <w:r w:rsidRPr="00847145">
        <w:rPr>
          <w:rFonts w:ascii="Tahoma" w:hAnsi="Tahoma" w:cs="Tahoma"/>
          <w:sz w:val="21"/>
          <w:szCs w:val="21"/>
        </w:rPr>
        <w:t>fotodokumentace stavu v rozsahu dle této smlouvy;</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zápisy a osvědčení o provedených zkouškách zabudovaných materiálů,</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prohlášení o vlastnostech zabudovaných materiálů (prohlášení o shodě dle § 13 zákona č. 22/1997 Sb., o technických požadavcích na výrobky, certifikát výrobku dle zákona č. 22/1997 Sb., o technických požadavcích na výrobky)</w:t>
      </w:r>
      <w:r w:rsidR="0009610A">
        <w:rPr>
          <w:rFonts w:ascii="Tahoma" w:hAnsi="Tahoma" w:cs="Tahoma"/>
          <w:sz w:val="21"/>
          <w:szCs w:val="21"/>
        </w:rPr>
        <w:t>, případně ve znění platných prováděcích předpisů;</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zápisy a výsledky předepsaných měření;</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zprávy o provedení výchozí revize elektrického zařízení, vyhrazených technických zařízení a jejich projednání a zkouškách,</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doklady o nakládání s odpady vzniklými v průběhu provádění díla nebo jeho části,</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 xml:space="preserve">jiné potřebné doklady, jejichž základní specifikace je uvedena v zákonech či jiných právních předpisech, kopie dokladů o likvidaci odpadu, </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lastRenderedPageBreak/>
        <w:t xml:space="preserve">návody k údržbě zařízení případně další doklady potřebné k užívání díla, </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 xml:space="preserve">stavební deník. </w:t>
      </w:r>
    </w:p>
    <w:p w:rsidR="00847145" w:rsidRPr="00847145" w:rsidRDefault="00847145" w:rsidP="00847145">
      <w:pPr>
        <w:pStyle w:val="Zkladntext"/>
        <w:keepLines/>
        <w:suppressAutoHyphens/>
        <w:ind w:left="284" w:hanging="284"/>
        <w:jc w:val="both"/>
        <w:rPr>
          <w:rFonts w:ascii="Tahoma" w:hAnsi="Tahoma" w:cs="Tahoma"/>
          <w:sz w:val="21"/>
          <w:szCs w:val="21"/>
        </w:rPr>
      </w:pPr>
    </w:p>
    <w:p w:rsidR="00847145" w:rsidRPr="00847145" w:rsidRDefault="00847145" w:rsidP="00CE41C6">
      <w:pPr>
        <w:pStyle w:val="Odstavecseseznamem"/>
        <w:numPr>
          <w:ilvl w:val="0"/>
          <w:numId w:val="23"/>
        </w:numPr>
        <w:spacing w:after="0" w:line="240" w:lineRule="auto"/>
        <w:ind w:left="284" w:hanging="284"/>
        <w:contextualSpacing w:val="0"/>
        <w:jc w:val="both"/>
        <w:rPr>
          <w:rFonts w:ascii="Tahoma" w:hAnsi="Tahoma" w:cs="Tahoma"/>
          <w:sz w:val="21"/>
          <w:szCs w:val="21"/>
        </w:rPr>
      </w:pPr>
      <w:r w:rsidRPr="00847145">
        <w:rPr>
          <w:rFonts w:ascii="Tahoma" w:hAnsi="Tahoma" w:cs="Tahoma"/>
          <w:sz w:val="21"/>
          <w:szCs w:val="21"/>
        </w:rPr>
        <w:t>Zápis o předání a převzetí díla pořizuje zhotovitel; zápis bude obsahovat:</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označení smluvních stran</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označení – odkaz na tuto smlouvu o dílo včetně čísel a dat uzavření jejích dodatků,</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termín vyklizení staveniště,</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termín zahájení a dokončení prací na zhotovovaném díle,</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seznam převzaté dokladové dokumentace k dílu dle odst. 2 tohoto článku smlouvy,</w:t>
      </w:r>
    </w:p>
    <w:p w:rsidR="00847145" w:rsidRPr="00847145" w:rsidRDefault="00847145" w:rsidP="00CE41C6">
      <w:pPr>
        <w:pStyle w:val="Odstavecseseznamem"/>
        <w:keepLines/>
        <w:numPr>
          <w:ilvl w:val="0"/>
          <w:numId w:val="22"/>
        </w:numPr>
        <w:suppressAutoHyphens/>
        <w:spacing w:line="240" w:lineRule="auto"/>
        <w:ind w:left="777" w:hanging="357"/>
        <w:jc w:val="both"/>
        <w:rPr>
          <w:rFonts w:ascii="Tahoma" w:hAnsi="Tahoma" w:cs="Tahoma"/>
          <w:sz w:val="21"/>
          <w:szCs w:val="21"/>
        </w:rPr>
      </w:pPr>
      <w:r w:rsidRPr="00847145">
        <w:rPr>
          <w:rFonts w:ascii="Tahoma" w:hAnsi="Tahoma" w:cs="Tahoma"/>
          <w:sz w:val="21"/>
          <w:szCs w:val="21"/>
        </w:rPr>
        <w:t xml:space="preserve">prohlášení objednatele, že dílo přejímá (nepřejímá); v případě, je-li dílo přebíráno s ojedinělými drobnými vadami, které samy o sobě ani ve spojení s jinými nebrání užívání stavby funkčně nebo esteticky, ani její užívání podstatným způsobem neomezují (§ 2628 občanského zákoníku), uvedení, že je dílo přebíráno s takovými vadami a seznam vad, s nimiž bylo dílo převzato, včetně lhůty k odstranění, která činí </w:t>
      </w:r>
      <w:r w:rsidRPr="00847145">
        <w:rPr>
          <w:rFonts w:ascii="Tahoma" w:hAnsi="Tahoma" w:cs="Tahoma"/>
          <w:sz w:val="21"/>
          <w:szCs w:val="21"/>
          <w:lang w:eastAsia="cs-CZ"/>
        </w:rPr>
        <w:t>do 5</w:t>
      </w:r>
      <w:ins w:id="3" w:author="Mgr. Roman Šebesta" w:date="2025-03-14T08:24:00Z">
        <w:r w:rsidR="00371E7B">
          <w:rPr>
            <w:rFonts w:ascii="Tahoma" w:hAnsi="Tahoma" w:cs="Tahoma"/>
            <w:sz w:val="21"/>
            <w:szCs w:val="21"/>
            <w:lang w:eastAsia="cs-CZ"/>
          </w:rPr>
          <w:t xml:space="preserve"> pracovních</w:t>
        </w:r>
      </w:ins>
      <w:r w:rsidRPr="00847145">
        <w:rPr>
          <w:rFonts w:ascii="Tahoma" w:hAnsi="Tahoma" w:cs="Tahoma"/>
          <w:sz w:val="21"/>
          <w:szCs w:val="21"/>
          <w:lang w:eastAsia="cs-CZ"/>
        </w:rPr>
        <w:t xml:space="preserve"> dnů od převzetí díla objednatelem, nedohodnou-li se strany při předání díla písemně jinak; splnění závazku zhotovitele, odstranění těchto vad, bude následně zaznamenáno na témže protokole údaji dle písm. g) níže tj.</w:t>
      </w:r>
    </w:p>
    <w:p w:rsidR="00847145" w:rsidRPr="00847145" w:rsidRDefault="00847145" w:rsidP="00CE41C6">
      <w:pPr>
        <w:pStyle w:val="Odstavecseseznamem"/>
        <w:keepLines/>
        <w:numPr>
          <w:ilvl w:val="0"/>
          <w:numId w:val="22"/>
        </w:numPr>
        <w:suppressAutoHyphens/>
        <w:spacing w:line="240" w:lineRule="auto"/>
        <w:ind w:left="777" w:hanging="357"/>
        <w:jc w:val="both"/>
        <w:rPr>
          <w:rFonts w:ascii="Tahoma" w:hAnsi="Tahoma" w:cs="Tahoma"/>
          <w:sz w:val="21"/>
          <w:szCs w:val="21"/>
        </w:rPr>
      </w:pPr>
      <w:r w:rsidRPr="00847145">
        <w:rPr>
          <w:rFonts w:ascii="Tahoma" w:hAnsi="Tahoma" w:cs="Tahoma"/>
          <w:sz w:val="21"/>
          <w:szCs w:val="21"/>
        </w:rPr>
        <w:t>jména a podpisy zástupců objednatele, zhotovitele, uživatele a osoby vykonávající technický dozor stavebníka datum a místo sepsání protokolu,</w:t>
      </w:r>
    </w:p>
    <w:p w:rsidR="00847145" w:rsidRPr="00847145" w:rsidRDefault="00847145" w:rsidP="00847145">
      <w:pPr>
        <w:pStyle w:val="Odstavecseseznamem"/>
        <w:keepLines/>
        <w:suppressAutoHyphens/>
        <w:spacing w:line="240" w:lineRule="auto"/>
        <w:ind w:left="777"/>
        <w:jc w:val="both"/>
        <w:rPr>
          <w:rFonts w:ascii="Tahoma" w:hAnsi="Tahoma" w:cs="Tahoma"/>
          <w:sz w:val="21"/>
          <w:szCs w:val="21"/>
        </w:rPr>
      </w:pPr>
    </w:p>
    <w:p w:rsidR="00847145" w:rsidRPr="00847145" w:rsidRDefault="00847145" w:rsidP="00CE41C6">
      <w:pPr>
        <w:pStyle w:val="Odstavecseseznamem"/>
        <w:numPr>
          <w:ilvl w:val="0"/>
          <w:numId w:val="23"/>
        </w:numPr>
        <w:spacing w:after="360" w:line="240" w:lineRule="auto"/>
        <w:ind w:left="284" w:hanging="284"/>
        <w:contextualSpacing w:val="0"/>
        <w:jc w:val="both"/>
        <w:rPr>
          <w:rFonts w:ascii="Tahoma" w:hAnsi="Tahoma" w:cs="Tahoma"/>
          <w:sz w:val="21"/>
          <w:szCs w:val="21"/>
        </w:rPr>
      </w:pPr>
      <w:r w:rsidRPr="00847145">
        <w:rPr>
          <w:rFonts w:ascii="Tahoma" w:hAnsi="Tahoma" w:cs="Tahoma"/>
          <w:sz w:val="21"/>
          <w:szCs w:val="21"/>
        </w:rPr>
        <w:t>Objednatel si vyhrazuje právo ověřit si v akreditované zkušebně ČR shodu jakéhokoliv dodaného výrobku s certifikátem jakosti, doloženým zhotovitelem, případně doloženým při dodávce na místo realizace. V případě, že výrobek nebude mít dodavatelem deklarované a objednatelem požadované vlastnosti, cenu tohoto kontrolovaného výrobku a související náklady na ověření shody hradí zhotovitel, v opačném případě je hradí objednatel.</w:t>
      </w:r>
    </w:p>
    <w:p w:rsidR="00021BF0" w:rsidRDefault="00847145" w:rsidP="00CE41C6">
      <w:pPr>
        <w:pStyle w:val="Odstavecseseznamem"/>
        <w:numPr>
          <w:ilvl w:val="0"/>
          <w:numId w:val="23"/>
        </w:numPr>
        <w:spacing w:after="360" w:line="240" w:lineRule="auto"/>
        <w:ind w:left="284" w:hanging="284"/>
        <w:contextualSpacing w:val="0"/>
        <w:jc w:val="both"/>
        <w:rPr>
          <w:ins w:id="4" w:author="Mgr. Roman Šebesta" w:date="2025-03-14T08:42:00Z"/>
          <w:rFonts w:ascii="Tahoma" w:hAnsi="Tahoma" w:cs="Tahoma"/>
          <w:sz w:val="21"/>
          <w:szCs w:val="21"/>
        </w:rPr>
      </w:pPr>
      <w:r w:rsidRPr="00847145">
        <w:rPr>
          <w:rFonts w:ascii="Tahoma" w:hAnsi="Tahoma" w:cs="Tahoma"/>
          <w:sz w:val="21"/>
          <w:szCs w:val="21"/>
        </w:rPr>
        <w:t xml:space="preserve">Pokud objednatel dílo nepřevezme, protože dílo obsahuje takové vady, které brání jeho řádnému užívání, a nejedná se tedy o ojedinělé drobné vady, které samy o sobě ani ve spojení s jinými nebrání užívání stavby funkčně nebo esteticky, ani její užívání podstatným způsobem neomezují (§ 2628 občanského zákoníku), je povinen tyto vady v předávacím protokolu specifikovat; v tomto případě není dílo dokončené a zhotovitel je povinen neprodleně pokračovat v plnění díla. </w:t>
      </w:r>
      <w:bookmarkStart w:id="5" w:name="_Hlk192833676"/>
      <w:del w:id="6" w:author="Mgr. Roman Šebesta" w:date="2025-03-14T08:42:00Z">
        <w:r w:rsidRPr="00847145" w:rsidDel="00021BF0">
          <w:rPr>
            <w:rFonts w:ascii="Tahoma" w:hAnsi="Tahoma" w:cs="Tahoma"/>
            <w:sz w:val="21"/>
            <w:szCs w:val="21"/>
          </w:rPr>
          <w:delText xml:space="preserve">Převezme-li objednatel dílo s ojedinělými drobnými vadami dle předchozí věty, je zhotovitel povinen tyto vady odstranit nejpozději do 5 pracovních dnů od předání díla a o odstranění těchto vad bude stranami sepsán zápis. </w:delText>
        </w:r>
      </w:del>
      <w:bookmarkStart w:id="7" w:name="_Hlk192833820"/>
      <w:bookmarkEnd w:id="5"/>
    </w:p>
    <w:p w:rsidR="00847145" w:rsidRPr="00847145" w:rsidRDefault="00847145" w:rsidP="00CE41C6">
      <w:pPr>
        <w:pStyle w:val="Odstavecseseznamem"/>
        <w:numPr>
          <w:ilvl w:val="0"/>
          <w:numId w:val="23"/>
        </w:numPr>
        <w:spacing w:after="360" w:line="240" w:lineRule="auto"/>
        <w:ind w:left="284" w:hanging="284"/>
        <w:contextualSpacing w:val="0"/>
        <w:jc w:val="both"/>
        <w:rPr>
          <w:rFonts w:ascii="Tahoma" w:hAnsi="Tahoma" w:cs="Tahoma"/>
          <w:sz w:val="21"/>
          <w:szCs w:val="21"/>
        </w:rPr>
      </w:pPr>
      <w:r w:rsidRPr="00847145">
        <w:rPr>
          <w:rFonts w:ascii="Tahoma" w:hAnsi="Tahoma" w:cs="Tahoma"/>
          <w:sz w:val="21"/>
          <w:szCs w:val="21"/>
        </w:rPr>
        <w:t>V případě prodlení zhotovitele s odstraněním ojedinělých drobných vad</w:t>
      </w:r>
      <w:ins w:id="8" w:author="Mgr. Roman Šebesta" w:date="2025-03-14T08:42:00Z">
        <w:r w:rsidR="00021BF0">
          <w:rPr>
            <w:rFonts w:ascii="Tahoma" w:hAnsi="Tahoma" w:cs="Tahoma"/>
            <w:sz w:val="21"/>
            <w:szCs w:val="21"/>
          </w:rPr>
          <w:t xml:space="preserve"> dle odst. 3 písm. f) tohoto </w:t>
        </w:r>
        <w:proofErr w:type="gramStart"/>
        <w:r w:rsidR="00021BF0">
          <w:rPr>
            <w:rFonts w:ascii="Tahoma" w:hAnsi="Tahoma" w:cs="Tahoma"/>
            <w:sz w:val="21"/>
            <w:szCs w:val="21"/>
          </w:rPr>
          <w:t xml:space="preserve">článku </w:t>
        </w:r>
      </w:ins>
      <w:r w:rsidRPr="00847145">
        <w:rPr>
          <w:rFonts w:ascii="Tahoma" w:hAnsi="Tahoma" w:cs="Tahoma"/>
          <w:sz w:val="21"/>
          <w:szCs w:val="21"/>
        </w:rPr>
        <w:t xml:space="preserve"> je</w:t>
      </w:r>
      <w:proofErr w:type="gramEnd"/>
      <w:r w:rsidRPr="00847145">
        <w:rPr>
          <w:rFonts w:ascii="Tahoma" w:hAnsi="Tahoma" w:cs="Tahoma"/>
          <w:sz w:val="21"/>
          <w:szCs w:val="21"/>
        </w:rPr>
        <w:t xml:space="preserve"> objednatel oprávněn odstranit tyto vady sám nebo prostřednictvím třetí osoby a zhotovitel je povinen nahradit mu veškeré náklady s tím spojené. </w:t>
      </w:r>
      <w:bookmarkEnd w:id="7"/>
    </w:p>
    <w:p w:rsidR="00847145" w:rsidRPr="00847145" w:rsidRDefault="00847145" w:rsidP="00847145">
      <w:pPr>
        <w:keepNext/>
        <w:spacing w:after="0" w:line="240" w:lineRule="auto"/>
        <w:ind w:left="360"/>
        <w:jc w:val="center"/>
        <w:outlineLvl w:val="6"/>
        <w:rPr>
          <w:rFonts w:ascii="Tahoma" w:hAnsi="Tahoma" w:cs="Tahoma"/>
          <w:b/>
          <w:sz w:val="21"/>
          <w:szCs w:val="21"/>
          <w:lang w:eastAsia="cs-CZ"/>
        </w:rPr>
      </w:pPr>
      <w:r w:rsidRPr="00847145">
        <w:rPr>
          <w:rFonts w:ascii="Tahoma" w:hAnsi="Tahoma" w:cs="Tahoma"/>
          <w:b/>
          <w:sz w:val="21"/>
          <w:szCs w:val="21"/>
          <w:lang w:eastAsia="cs-CZ"/>
        </w:rPr>
        <w:t>ČLÁNEK 9</w:t>
      </w:r>
    </w:p>
    <w:p w:rsidR="00847145" w:rsidRPr="00847145" w:rsidRDefault="00847145" w:rsidP="00847145">
      <w:pPr>
        <w:keepNext/>
        <w:spacing w:after="240" w:line="240" w:lineRule="auto"/>
        <w:jc w:val="center"/>
        <w:outlineLvl w:val="6"/>
        <w:rPr>
          <w:rFonts w:ascii="Tahoma" w:hAnsi="Tahoma" w:cs="Tahoma"/>
          <w:b/>
          <w:sz w:val="21"/>
          <w:szCs w:val="21"/>
          <w:lang w:eastAsia="cs-CZ"/>
        </w:rPr>
      </w:pPr>
      <w:r w:rsidRPr="00847145">
        <w:rPr>
          <w:rFonts w:ascii="Tahoma" w:hAnsi="Tahoma" w:cs="Tahoma"/>
          <w:b/>
          <w:sz w:val="21"/>
          <w:szCs w:val="21"/>
          <w:lang w:eastAsia="cs-CZ"/>
        </w:rPr>
        <w:t xml:space="preserve">VADY DÍLA, ZÁRUKA </w:t>
      </w:r>
    </w:p>
    <w:p w:rsidR="00847145" w:rsidRPr="00847145" w:rsidRDefault="00847145" w:rsidP="00CE41C6">
      <w:pPr>
        <w:keepLines/>
        <w:numPr>
          <w:ilvl w:val="1"/>
          <w:numId w:val="18"/>
        </w:numPr>
        <w:suppressAutoHyphens/>
        <w:spacing w:line="240" w:lineRule="auto"/>
        <w:jc w:val="both"/>
        <w:rPr>
          <w:rFonts w:ascii="Tahoma" w:hAnsi="Tahoma" w:cs="Tahoma"/>
          <w:sz w:val="21"/>
          <w:szCs w:val="21"/>
        </w:rPr>
      </w:pPr>
      <w:r w:rsidRPr="00847145">
        <w:rPr>
          <w:rFonts w:ascii="Tahoma" w:hAnsi="Tahoma" w:cs="Tahoma"/>
          <w:sz w:val="21"/>
          <w:szCs w:val="21"/>
        </w:rPr>
        <w:t>Zhotovitel poskytuje na dodané dílo záruku za jakost dle § 2619 a § 2113 a násl. občanského zákoníku, a to v délce 60 měsíců, vše od předání dokončeného díla dle smlouvy. Na dodávky strojů, zařízení technologie, předměty postupné spotřeby poskytuje zhotovitel záruku v délce shodné se zárukou poskytovanou v</w:t>
      </w:r>
      <w:r w:rsidR="00811921">
        <w:rPr>
          <w:rFonts w:ascii="Tahoma" w:hAnsi="Tahoma" w:cs="Tahoma"/>
          <w:sz w:val="21"/>
          <w:szCs w:val="21"/>
        </w:rPr>
        <w:t>ýrobcem, nejméně však 24 měsíců</w:t>
      </w:r>
      <w:r w:rsidRPr="00847145">
        <w:rPr>
          <w:rFonts w:ascii="Tahoma" w:hAnsi="Tahoma" w:cs="Tahoma"/>
          <w:sz w:val="21"/>
          <w:szCs w:val="21"/>
        </w:rPr>
        <w:t>. Záruka za jakost znamená, že předané dílo bude od předání díla po dobu záruky způsobilé pro použití k obvyklému účelu a že si zachová smluvené a obvyklé vlastnosti</w:t>
      </w:r>
      <w:r w:rsidRPr="00847145">
        <w:rPr>
          <w:rFonts w:ascii="Tahoma" w:hAnsi="Tahoma" w:cs="Tahoma"/>
          <w:sz w:val="21"/>
          <w:szCs w:val="21"/>
          <w:lang w:eastAsia="cs-CZ"/>
        </w:rPr>
        <w:t>.</w:t>
      </w:r>
    </w:p>
    <w:p w:rsidR="00847145" w:rsidRPr="00847145" w:rsidRDefault="00847145" w:rsidP="00CE41C6">
      <w:pPr>
        <w:keepLines/>
        <w:numPr>
          <w:ilvl w:val="1"/>
          <w:numId w:val="18"/>
        </w:numPr>
        <w:suppressAutoHyphens/>
        <w:spacing w:line="240" w:lineRule="auto"/>
        <w:jc w:val="both"/>
        <w:rPr>
          <w:rFonts w:ascii="Tahoma" w:hAnsi="Tahoma" w:cs="Tahoma"/>
          <w:sz w:val="21"/>
          <w:szCs w:val="21"/>
        </w:rPr>
      </w:pPr>
      <w:r w:rsidRPr="00847145">
        <w:rPr>
          <w:rFonts w:ascii="Tahoma" w:hAnsi="Tahoma" w:cs="Tahoma"/>
          <w:sz w:val="21"/>
          <w:szCs w:val="21"/>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Projeví-li se vada v průběhu 6 měsíců od převzetí díla objednatelem, má se zato, že dílo bylo vadné již při převzetí.</w:t>
      </w:r>
    </w:p>
    <w:p w:rsidR="00847145" w:rsidRPr="00847145" w:rsidRDefault="00847145" w:rsidP="00CE41C6">
      <w:pPr>
        <w:keepLines/>
        <w:numPr>
          <w:ilvl w:val="1"/>
          <w:numId w:val="18"/>
        </w:numPr>
        <w:suppressAutoHyphens/>
        <w:spacing w:line="240" w:lineRule="auto"/>
        <w:jc w:val="both"/>
        <w:rPr>
          <w:rFonts w:ascii="Tahoma" w:hAnsi="Tahoma" w:cs="Tahoma"/>
          <w:sz w:val="21"/>
          <w:szCs w:val="21"/>
        </w:rPr>
      </w:pPr>
      <w:r w:rsidRPr="00847145">
        <w:rPr>
          <w:rFonts w:ascii="Tahoma" w:hAnsi="Tahoma" w:cs="Tahoma"/>
          <w:sz w:val="21"/>
          <w:szCs w:val="21"/>
        </w:rPr>
        <w:lastRenderedPageBreak/>
        <w:t xml:space="preserve">Záruční doba dle odstavce 1 začíná běžet dnem převzetí dokončeného díla objednatelem. </w:t>
      </w:r>
      <w:r w:rsidRPr="00847145">
        <w:rPr>
          <w:rFonts w:ascii="Tahoma" w:hAnsi="Tahoma" w:cs="Tahoma"/>
          <w:sz w:val="21"/>
          <w:szCs w:val="21"/>
          <w:lang w:eastAsia="cs-CZ"/>
        </w:rPr>
        <w:t xml:space="preserve">V případě převzetí díla s ojedinělými drobnými vadami, které samy o sobě ani ve spojení s jinými nebrání užívání stavby funkčně nebo esteticky, ani její užívání podstatným způsobem neomezují, až okamžikem stvrzení jejich odstranění způsobem sjednaným v této smlouvě. Běh </w:t>
      </w:r>
      <w:r w:rsidRPr="00847145">
        <w:rPr>
          <w:rFonts w:ascii="Tahoma" w:hAnsi="Tahoma" w:cs="Tahoma"/>
          <w:sz w:val="21"/>
          <w:szCs w:val="21"/>
        </w:rPr>
        <w:t>záruční doby se přerušuje po dobu, po kterou nemůže objednatel dílo řádně užívat pro vady, za které nese odpovědnost zhotovitel.</w:t>
      </w: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lang w:eastAsia="cs-CZ"/>
        </w:rPr>
        <w:t xml:space="preserve">V případě </w:t>
      </w:r>
      <w:r w:rsidRPr="00847145">
        <w:rPr>
          <w:rFonts w:ascii="Tahoma" w:hAnsi="Tahoma" w:cs="Tahoma"/>
          <w:sz w:val="21"/>
          <w:szCs w:val="21"/>
        </w:rPr>
        <w:t>výskytu</w:t>
      </w:r>
      <w:r w:rsidRPr="00847145">
        <w:rPr>
          <w:rFonts w:ascii="Tahoma" w:hAnsi="Tahoma" w:cs="Tahoma"/>
          <w:sz w:val="21"/>
          <w:szCs w:val="21"/>
          <w:lang w:eastAsia="cs-CZ"/>
        </w:rPr>
        <w:t xml:space="preserve"> vady na díle v záruční lhůtě bude objednatel vady reklamovat bezodkladně po jejich zjištění na níže uvedené adrese:  </w:t>
      </w:r>
    </w:p>
    <w:p w:rsidR="00847145" w:rsidRPr="00847145" w:rsidRDefault="00847145" w:rsidP="00CE41C6">
      <w:pPr>
        <w:keepLines/>
        <w:numPr>
          <w:ilvl w:val="1"/>
          <w:numId w:val="19"/>
        </w:numPr>
        <w:suppressAutoHyphens/>
        <w:spacing w:after="0" w:line="240" w:lineRule="auto"/>
        <w:ind w:left="1208" w:hanging="357"/>
        <w:jc w:val="both"/>
        <w:rPr>
          <w:rFonts w:ascii="Tahoma" w:hAnsi="Tahoma" w:cs="Tahoma"/>
          <w:sz w:val="21"/>
          <w:szCs w:val="21"/>
          <w:highlight w:val="yellow"/>
          <w:lang w:eastAsia="cs-CZ"/>
        </w:rPr>
      </w:pPr>
      <w:r w:rsidRPr="00847145">
        <w:rPr>
          <w:rFonts w:ascii="Tahoma" w:hAnsi="Tahoma" w:cs="Tahoma"/>
          <w:sz w:val="21"/>
          <w:szCs w:val="21"/>
          <w:lang w:eastAsia="cs-CZ"/>
        </w:rPr>
        <w:t xml:space="preserve">do datové schránky: </w:t>
      </w:r>
      <w:r w:rsidRPr="00847145">
        <w:rPr>
          <w:rFonts w:ascii="Tahoma" w:hAnsi="Tahoma" w:cs="Tahoma"/>
          <w:sz w:val="21"/>
          <w:szCs w:val="21"/>
          <w:highlight w:val="yellow"/>
          <w:lang w:eastAsia="cs-CZ"/>
        </w:rPr>
        <w:t>………</w:t>
      </w:r>
    </w:p>
    <w:p w:rsidR="00847145" w:rsidRPr="00847145" w:rsidRDefault="00847145" w:rsidP="00CE41C6">
      <w:pPr>
        <w:keepLines/>
        <w:numPr>
          <w:ilvl w:val="1"/>
          <w:numId w:val="19"/>
        </w:numPr>
        <w:suppressAutoHyphens/>
        <w:spacing w:after="0" w:line="240" w:lineRule="auto"/>
        <w:ind w:left="1208" w:hanging="357"/>
        <w:jc w:val="both"/>
        <w:rPr>
          <w:rFonts w:ascii="Tahoma" w:hAnsi="Tahoma" w:cs="Tahoma"/>
          <w:sz w:val="21"/>
          <w:szCs w:val="21"/>
          <w:highlight w:val="yellow"/>
          <w:lang w:eastAsia="cs-CZ"/>
        </w:rPr>
      </w:pPr>
      <w:r w:rsidRPr="00847145">
        <w:rPr>
          <w:rFonts w:ascii="Tahoma" w:hAnsi="Tahoma" w:cs="Tahoma"/>
          <w:sz w:val="21"/>
          <w:szCs w:val="21"/>
          <w:lang w:eastAsia="cs-CZ"/>
        </w:rPr>
        <w:t xml:space="preserve">na e-mail: </w:t>
      </w:r>
      <w:r w:rsidRPr="00847145">
        <w:rPr>
          <w:rFonts w:ascii="Tahoma" w:hAnsi="Tahoma" w:cs="Tahoma"/>
          <w:sz w:val="21"/>
          <w:szCs w:val="21"/>
          <w:highlight w:val="yellow"/>
          <w:lang w:eastAsia="cs-CZ"/>
        </w:rPr>
        <w:t>……….</w:t>
      </w:r>
    </w:p>
    <w:p w:rsidR="00847145" w:rsidRPr="00847145" w:rsidRDefault="00847145" w:rsidP="00CE41C6">
      <w:pPr>
        <w:keepLines/>
        <w:numPr>
          <w:ilvl w:val="1"/>
          <w:numId w:val="19"/>
        </w:numPr>
        <w:suppressAutoHyphens/>
        <w:spacing w:after="0" w:line="240" w:lineRule="auto"/>
        <w:ind w:left="1208" w:hanging="357"/>
        <w:jc w:val="both"/>
        <w:rPr>
          <w:rFonts w:ascii="Tahoma" w:hAnsi="Tahoma" w:cs="Tahoma"/>
          <w:sz w:val="21"/>
          <w:szCs w:val="21"/>
          <w:highlight w:val="yellow"/>
          <w:lang w:eastAsia="cs-CZ"/>
        </w:rPr>
      </w:pPr>
      <w:r w:rsidRPr="00847145">
        <w:rPr>
          <w:rFonts w:ascii="Tahoma" w:hAnsi="Tahoma" w:cs="Tahoma"/>
          <w:sz w:val="21"/>
          <w:szCs w:val="21"/>
          <w:lang w:eastAsia="cs-CZ"/>
        </w:rPr>
        <w:t xml:space="preserve">na telefonním čísle: </w:t>
      </w:r>
      <w:r w:rsidRPr="00847145">
        <w:rPr>
          <w:rFonts w:ascii="Tahoma" w:hAnsi="Tahoma" w:cs="Tahoma"/>
          <w:sz w:val="21"/>
          <w:szCs w:val="21"/>
          <w:highlight w:val="yellow"/>
          <w:lang w:eastAsia="cs-CZ"/>
        </w:rPr>
        <w:t>……….</w:t>
      </w:r>
    </w:p>
    <w:p w:rsidR="00847145" w:rsidRPr="00847145" w:rsidRDefault="00847145" w:rsidP="00847145">
      <w:pPr>
        <w:keepLines/>
        <w:suppressAutoHyphens/>
        <w:spacing w:after="0" w:line="240" w:lineRule="auto"/>
        <w:ind w:left="360"/>
        <w:jc w:val="both"/>
        <w:rPr>
          <w:rFonts w:ascii="Tahoma" w:hAnsi="Tahoma" w:cs="Tahoma"/>
          <w:sz w:val="21"/>
          <w:szCs w:val="21"/>
          <w:lang w:eastAsia="cs-CZ"/>
        </w:rPr>
      </w:pPr>
      <w:r w:rsidRPr="00847145">
        <w:rPr>
          <w:rFonts w:ascii="Tahoma" w:hAnsi="Tahoma" w:cs="Tahoma"/>
          <w:sz w:val="21"/>
          <w:szCs w:val="21"/>
          <w:lang w:eastAsia="cs-CZ"/>
        </w:rPr>
        <w:t xml:space="preserve"> </w:t>
      </w:r>
    </w:p>
    <w:p w:rsidR="00847145" w:rsidRPr="00847145" w:rsidRDefault="00847145" w:rsidP="00847145">
      <w:pPr>
        <w:keepLines/>
        <w:suppressAutoHyphens/>
        <w:spacing w:after="0" w:line="240" w:lineRule="auto"/>
        <w:ind w:left="284"/>
        <w:jc w:val="both"/>
        <w:rPr>
          <w:rFonts w:ascii="Tahoma" w:hAnsi="Tahoma" w:cs="Tahoma"/>
          <w:sz w:val="21"/>
          <w:szCs w:val="21"/>
          <w:lang w:eastAsia="cs-CZ"/>
        </w:rPr>
      </w:pPr>
      <w:r w:rsidRPr="00847145">
        <w:rPr>
          <w:rFonts w:ascii="Tahoma" w:hAnsi="Tahoma" w:cs="Tahoma"/>
          <w:sz w:val="21"/>
          <w:szCs w:val="21"/>
          <w:lang w:eastAsia="cs-CZ"/>
        </w:rPr>
        <w:t>V případě reklamace způsobem uvedeným pod bodem c, musí být hlášení vady potvrzeno písemně, tzn. způsobem dle bodu a) nebo b). Objednatel je oprávněn uplatnit v reklamaci volbu svého nároku z vad díla.</w:t>
      </w: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lang w:eastAsia="cs-CZ"/>
        </w:rPr>
        <w:t xml:space="preserve">Objednatel </w:t>
      </w:r>
      <w:r w:rsidRPr="00847145">
        <w:rPr>
          <w:rFonts w:ascii="Tahoma" w:hAnsi="Tahoma" w:cs="Tahoma"/>
          <w:sz w:val="21"/>
          <w:szCs w:val="21"/>
        </w:rPr>
        <w:t>má</w:t>
      </w:r>
      <w:r w:rsidRPr="00847145">
        <w:rPr>
          <w:rFonts w:ascii="Tahoma" w:hAnsi="Tahoma" w:cs="Tahoma"/>
          <w:sz w:val="21"/>
          <w:szCs w:val="21"/>
          <w:lang w:eastAsia="cs-CZ"/>
        </w:rPr>
        <w:t xml:space="preserve"> právo v případě vadného plnění:</w:t>
      </w:r>
    </w:p>
    <w:p w:rsidR="00847145" w:rsidRPr="00847145" w:rsidRDefault="00847145" w:rsidP="00CE41C6">
      <w:pPr>
        <w:pStyle w:val="Odstavecseseznamem"/>
        <w:keepLines/>
        <w:numPr>
          <w:ilvl w:val="0"/>
          <w:numId w:val="20"/>
        </w:numPr>
        <w:suppressAutoHyphens/>
        <w:spacing w:after="0" w:line="240" w:lineRule="auto"/>
        <w:ind w:left="1276" w:hanging="425"/>
        <w:jc w:val="both"/>
        <w:rPr>
          <w:rFonts w:ascii="Tahoma" w:hAnsi="Tahoma" w:cs="Tahoma"/>
          <w:sz w:val="21"/>
          <w:szCs w:val="21"/>
          <w:lang w:eastAsia="cs-CZ"/>
        </w:rPr>
      </w:pPr>
      <w:r w:rsidRPr="00847145">
        <w:rPr>
          <w:rFonts w:ascii="Tahoma" w:hAnsi="Tahoma" w:cs="Tahoma"/>
          <w:sz w:val="21"/>
          <w:szCs w:val="21"/>
          <w:lang w:eastAsia="cs-CZ"/>
        </w:rPr>
        <w:t>na bezplatné odstranění vady díla, reklamované vady,</w:t>
      </w:r>
    </w:p>
    <w:p w:rsidR="00847145" w:rsidRPr="00847145" w:rsidRDefault="00847145" w:rsidP="00CE41C6">
      <w:pPr>
        <w:pStyle w:val="Odstavecseseznamem"/>
        <w:keepLines/>
        <w:numPr>
          <w:ilvl w:val="0"/>
          <w:numId w:val="20"/>
        </w:numPr>
        <w:suppressAutoHyphens/>
        <w:spacing w:after="0" w:line="240" w:lineRule="auto"/>
        <w:ind w:left="1276" w:hanging="425"/>
        <w:jc w:val="both"/>
        <w:rPr>
          <w:rFonts w:ascii="Tahoma" w:hAnsi="Tahoma" w:cs="Tahoma"/>
          <w:sz w:val="21"/>
          <w:szCs w:val="21"/>
          <w:lang w:eastAsia="cs-CZ"/>
        </w:rPr>
      </w:pPr>
      <w:r w:rsidRPr="00847145">
        <w:rPr>
          <w:rFonts w:ascii="Tahoma" w:hAnsi="Tahoma" w:cs="Tahoma"/>
          <w:sz w:val="21"/>
          <w:szCs w:val="21"/>
          <w:lang w:eastAsia="cs-CZ"/>
        </w:rPr>
        <w:t>na přiměřenou slevu z ceny díla sjednanou v této smlouvě,</w:t>
      </w:r>
    </w:p>
    <w:p w:rsidR="00847145" w:rsidRPr="00847145" w:rsidRDefault="00847145" w:rsidP="00CE41C6">
      <w:pPr>
        <w:pStyle w:val="Odstavecseseznamem"/>
        <w:keepLines/>
        <w:numPr>
          <w:ilvl w:val="0"/>
          <w:numId w:val="20"/>
        </w:numPr>
        <w:suppressAutoHyphens/>
        <w:spacing w:after="0" w:line="240" w:lineRule="auto"/>
        <w:ind w:left="1276" w:hanging="425"/>
        <w:jc w:val="both"/>
        <w:rPr>
          <w:rFonts w:ascii="Tahoma" w:hAnsi="Tahoma" w:cs="Tahoma"/>
          <w:sz w:val="21"/>
          <w:szCs w:val="21"/>
          <w:lang w:eastAsia="cs-CZ"/>
        </w:rPr>
      </w:pPr>
      <w:r w:rsidRPr="00847145">
        <w:rPr>
          <w:rFonts w:ascii="Tahoma" w:hAnsi="Tahoma" w:cs="Tahoma"/>
          <w:sz w:val="21"/>
          <w:szCs w:val="21"/>
          <w:lang w:eastAsia="cs-CZ"/>
        </w:rPr>
        <w:t>na dodání náhradního plnění (u vad materiálu, zařizovacích předmětů, svítidel apod.)</w:t>
      </w:r>
    </w:p>
    <w:p w:rsidR="00847145" w:rsidRPr="00847145" w:rsidRDefault="00847145" w:rsidP="00847145">
      <w:pPr>
        <w:keepLines/>
        <w:suppressAutoHyphens/>
        <w:spacing w:after="0" w:line="240" w:lineRule="auto"/>
        <w:ind w:left="284"/>
        <w:jc w:val="both"/>
        <w:rPr>
          <w:rFonts w:ascii="Tahoma" w:hAnsi="Tahoma" w:cs="Tahoma"/>
          <w:sz w:val="21"/>
          <w:szCs w:val="21"/>
          <w:lang w:eastAsia="cs-CZ"/>
        </w:rPr>
      </w:pPr>
      <w:r w:rsidRPr="00847145">
        <w:rPr>
          <w:rFonts w:ascii="Tahoma" w:hAnsi="Tahoma" w:cs="Tahoma"/>
          <w:sz w:val="21"/>
          <w:szCs w:val="21"/>
          <w:lang w:eastAsia="cs-CZ"/>
        </w:rPr>
        <w:t>Právo volby nároků má objednatel. Pokud tak neučiní, má se za to, že požaduje bezplatné odstranění vad.</w:t>
      </w:r>
    </w:p>
    <w:p w:rsidR="00847145" w:rsidRPr="00847145" w:rsidRDefault="00847145" w:rsidP="00847145">
      <w:pPr>
        <w:keepLines/>
        <w:suppressAutoHyphens/>
        <w:spacing w:after="0" w:line="240" w:lineRule="auto"/>
        <w:ind w:left="284"/>
        <w:jc w:val="both"/>
        <w:rPr>
          <w:rFonts w:ascii="Tahoma" w:hAnsi="Tahoma" w:cs="Tahoma"/>
          <w:sz w:val="21"/>
          <w:szCs w:val="21"/>
          <w:lang w:eastAsia="cs-CZ"/>
        </w:rPr>
      </w:pP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se zavazuje po ohlášení vady, která nebrání běžnému užívání díla nebo neohrožuje uživatele, do 5 dnů </w:t>
      </w:r>
      <w:r w:rsidRPr="00847145">
        <w:rPr>
          <w:rFonts w:ascii="Tahoma" w:hAnsi="Tahoma" w:cs="Tahoma"/>
          <w:sz w:val="21"/>
          <w:szCs w:val="21"/>
        </w:rPr>
        <w:t>nastoupit</w:t>
      </w:r>
      <w:r w:rsidRPr="00847145">
        <w:rPr>
          <w:rFonts w:ascii="Tahoma" w:hAnsi="Tahoma" w:cs="Tahoma"/>
          <w:sz w:val="21"/>
          <w:szCs w:val="21"/>
          <w:lang w:eastAsia="cs-CZ"/>
        </w:rPr>
        <w:t xml:space="preserve"> a započít s odstraněním vad díla, a to i v případě, že reklamaci neuznává; v případě vad, které brání běžnému užívání díla nebo ohrožují uživatele je zhotovitel povinen započít s odstraněním vady</w:t>
      </w:r>
      <w:r w:rsidRPr="00847145">
        <w:rPr>
          <w:rFonts w:ascii="Tahoma" w:hAnsi="Tahoma" w:cs="Tahoma"/>
          <w:sz w:val="21"/>
          <w:szCs w:val="21"/>
        </w:rPr>
        <w:t xml:space="preserve"> </w:t>
      </w:r>
      <w:r w:rsidRPr="00847145">
        <w:rPr>
          <w:rFonts w:ascii="Tahoma" w:hAnsi="Tahoma" w:cs="Tahoma"/>
          <w:sz w:val="21"/>
          <w:szCs w:val="21"/>
          <w:lang w:eastAsia="cs-CZ"/>
        </w:rPr>
        <w:t>do 24 hodin od nahlášení.</w:t>
      </w:r>
      <w:r w:rsidRPr="00847145">
        <w:rPr>
          <w:rFonts w:ascii="Tahoma" w:hAnsi="Tahoma" w:cs="Tahoma"/>
          <w:sz w:val="21"/>
          <w:szCs w:val="21"/>
        </w:rPr>
        <w:t xml:space="preserve"> Reklamovanou vadu je zhotovitel povinen odstranit </w:t>
      </w:r>
      <w:r w:rsidRPr="00847145">
        <w:rPr>
          <w:rFonts w:ascii="Tahoma" w:hAnsi="Tahoma" w:cs="Tahoma"/>
          <w:sz w:val="21"/>
          <w:szCs w:val="21"/>
          <w:lang w:eastAsia="cs-CZ"/>
        </w:rPr>
        <w:t xml:space="preserve">nejpozději do 10 dnů ode dne doručení oznámení o vadě, v případě havárie nejpozději do 24 hodin od doručení oznámení o vadě, pokud se smluvní strany z objektivních důvodů (technologický postup, povětrnostní vlivy, součinnost provozovatele, uživatele) nedohodnou písemně jinak. Zhotovitel je povinen reklamovanou vadu odstranit bez ohledu na to, zda svou odpovědnost za vadu uznává či nikoliv s tím, že pokud se kdykoliv v budoucnu ukáže, že objednatel reklamoval vadu neoprávněně, budou nároky zhotovitele vypořádány dodatečně dohodou smluvních stran. </w:t>
      </w: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rPr>
        <w:t>Neodstraní</w:t>
      </w:r>
      <w:r w:rsidRPr="00847145">
        <w:rPr>
          <w:rFonts w:ascii="Tahoma" w:hAnsi="Tahoma" w:cs="Tahoma"/>
          <w:sz w:val="21"/>
          <w:szCs w:val="21"/>
          <w:lang w:eastAsia="cs-CZ"/>
        </w:rPr>
        <w:t xml:space="preserve">-li zhotovitel reklamované vady v termínech dle této smlouvy, je objednatel oprávněn pověřit odstraněním vady jiného dodavatele a zhotovitel je povinen nahradit mu veškeré náklady s tím spojené. </w:t>
      </w: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lang w:eastAsia="cs-CZ"/>
        </w:rPr>
        <w:t>Objednatel je povinen umožnit zhotoviteli odstranění vady. Provedenou opravu vady zhotovitel objednateli řádně předá. K odstranění vady bude zhotovitelem sepsán protokol, který podepíší obě smluvní strany, protokol musí obsahovat:</w:t>
      </w:r>
    </w:p>
    <w:p w:rsidR="00847145" w:rsidRPr="00847145" w:rsidRDefault="00847145" w:rsidP="00CE41C6">
      <w:pPr>
        <w:pStyle w:val="Odstavecseseznamem"/>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označení zástupců smluvních stran,</w:t>
      </w:r>
    </w:p>
    <w:p w:rsidR="00847145" w:rsidRPr="00847145" w:rsidRDefault="00847145" w:rsidP="00CE41C6">
      <w:pPr>
        <w:pStyle w:val="Odstavecseseznamem"/>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číslo smlouvy o dílo,</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datum uplatnění a číslo jednací reklamace vady,</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popis a rozsah vady a způsob jejího odstranění,</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datum zahájení odstraňování vady,</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celková doba trvání vady od jejího zjištění až do jejího odstranění,</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jiná vyjádření.</w:t>
      </w:r>
    </w:p>
    <w:p w:rsidR="00847145" w:rsidRPr="00847145" w:rsidRDefault="00847145" w:rsidP="00847145">
      <w:pPr>
        <w:keepLines/>
        <w:suppressAutoHyphens/>
        <w:spacing w:after="0" w:line="240" w:lineRule="auto"/>
        <w:ind w:left="1434"/>
        <w:jc w:val="both"/>
        <w:rPr>
          <w:rFonts w:ascii="Tahoma" w:hAnsi="Tahoma" w:cs="Tahoma"/>
          <w:sz w:val="21"/>
          <w:szCs w:val="21"/>
          <w:lang w:eastAsia="cs-CZ"/>
        </w:rPr>
      </w:pP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rPr>
        <w:t>Oprávněná</w:t>
      </w:r>
      <w:r w:rsidRPr="00847145">
        <w:rPr>
          <w:rFonts w:ascii="Tahoma" w:hAnsi="Tahoma" w:cs="Tahoma"/>
          <w:sz w:val="21"/>
          <w:szCs w:val="21"/>
          <w:lang w:eastAsia="cs-CZ"/>
        </w:rPr>
        <w:t xml:space="preserve"> osoba objednatele, uživatel může provádět běžné zásahy do dodaného díla v souladu s jeho účelem a příslušnými technickými podmínkami, s nimiž byl objednatel seznámen v předávacím řízení (protokolárním předáním a převzetím celého díla).</w:t>
      </w:r>
    </w:p>
    <w:p w:rsidR="00847145" w:rsidRPr="00847145" w:rsidRDefault="00847145" w:rsidP="00847145">
      <w:pPr>
        <w:keepNext/>
        <w:spacing w:after="0" w:line="240" w:lineRule="auto"/>
        <w:jc w:val="center"/>
        <w:outlineLvl w:val="6"/>
        <w:rPr>
          <w:rFonts w:ascii="Tahoma" w:hAnsi="Tahoma" w:cs="Tahoma"/>
          <w:b/>
          <w:sz w:val="21"/>
          <w:szCs w:val="21"/>
          <w:lang w:eastAsia="cs-CZ"/>
        </w:rPr>
      </w:pPr>
      <w:r w:rsidRPr="00847145">
        <w:rPr>
          <w:rFonts w:ascii="Tahoma" w:hAnsi="Tahoma" w:cs="Tahoma"/>
          <w:b/>
          <w:sz w:val="21"/>
          <w:szCs w:val="21"/>
          <w:lang w:eastAsia="cs-CZ"/>
        </w:rPr>
        <w:lastRenderedPageBreak/>
        <w:t>ČLÁNEK 10</w:t>
      </w:r>
    </w:p>
    <w:p w:rsidR="00847145" w:rsidRPr="00847145" w:rsidRDefault="00847145" w:rsidP="00847145">
      <w:pPr>
        <w:keepNext/>
        <w:spacing w:after="240" w:line="240" w:lineRule="auto"/>
        <w:jc w:val="center"/>
        <w:outlineLvl w:val="6"/>
        <w:rPr>
          <w:rFonts w:ascii="Tahoma" w:hAnsi="Tahoma" w:cs="Tahoma"/>
          <w:b/>
          <w:caps/>
          <w:sz w:val="21"/>
          <w:szCs w:val="21"/>
          <w:lang w:eastAsia="cs-CZ"/>
        </w:rPr>
      </w:pPr>
      <w:r w:rsidRPr="00847145">
        <w:rPr>
          <w:rFonts w:ascii="Tahoma" w:hAnsi="Tahoma" w:cs="Tahoma"/>
          <w:b/>
          <w:sz w:val="21"/>
          <w:szCs w:val="21"/>
          <w:lang w:eastAsia="cs-CZ"/>
        </w:rPr>
        <w:t xml:space="preserve">  </w:t>
      </w:r>
      <w:r w:rsidRPr="00847145">
        <w:rPr>
          <w:rFonts w:ascii="Tahoma" w:hAnsi="Tahoma" w:cs="Tahoma"/>
          <w:b/>
          <w:caps/>
          <w:sz w:val="21"/>
          <w:szCs w:val="21"/>
          <w:lang w:eastAsia="cs-CZ"/>
        </w:rPr>
        <w:t>Smluvní pokuty</w:t>
      </w:r>
    </w:p>
    <w:p w:rsidR="00847145" w:rsidRPr="00847145" w:rsidRDefault="00847145" w:rsidP="004F4FE6">
      <w:pPr>
        <w:numPr>
          <w:ilvl w:val="1"/>
          <w:numId w:val="26"/>
        </w:numPr>
        <w:tabs>
          <w:tab w:val="clear" w:pos="360"/>
          <w:tab w:val="num" w:pos="426"/>
        </w:tabs>
        <w:spacing w:after="0" w:line="240" w:lineRule="auto"/>
        <w:ind w:left="426" w:hanging="426"/>
        <w:jc w:val="both"/>
        <w:rPr>
          <w:rFonts w:ascii="Tahoma" w:hAnsi="Tahoma" w:cs="Tahoma"/>
          <w:sz w:val="21"/>
          <w:szCs w:val="21"/>
        </w:rPr>
      </w:pPr>
      <w:r w:rsidRPr="00847145">
        <w:rPr>
          <w:rFonts w:ascii="Tahoma" w:hAnsi="Tahoma" w:cs="Tahoma"/>
          <w:sz w:val="21"/>
          <w:szCs w:val="21"/>
          <w:lang w:eastAsia="cs-CZ"/>
        </w:rPr>
        <w:t xml:space="preserve">V případě prodlení zhotovitele </w:t>
      </w:r>
      <w:r w:rsidRPr="00847145">
        <w:rPr>
          <w:rFonts w:ascii="Tahoma" w:hAnsi="Tahoma" w:cs="Tahoma"/>
          <w:sz w:val="21"/>
          <w:szCs w:val="21"/>
        </w:rPr>
        <w:t xml:space="preserve">s převzetím staveniště oproti sjednanému termínu se sjednává jednorázová smluvní pokuta ve výši 10.000,- Kč za každý i započatý den prodlení. </w:t>
      </w:r>
    </w:p>
    <w:p w:rsidR="00847145" w:rsidRPr="00847145" w:rsidRDefault="00847145" w:rsidP="00847145">
      <w:pPr>
        <w:spacing w:after="0" w:line="240" w:lineRule="auto"/>
        <w:jc w:val="both"/>
        <w:rPr>
          <w:rFonts w:ascii="Tahoma" w:hAnsi="Tahoma" w:cs="Tahoma"/>
          <w:sz w:val="21"/>
          <w:szCs w:val="21"/>
          <w:highlight w:val="yellow"/>
        </w:rPr>
      </w:pPr>
    </w:p>
    <w:p w:rsidR="00F73ECA" w:rsidRPr="00347A47" w:rsidRDefault="00F73ECA" w:rsidP="004F4FE6">
      <w:pPr>
        <w:numPr>
          <w:ilvl w:val="1"/>
          <w:numId w:val="26"/>
        </w:numPr>
        <w:tabs>
          <w:tab w:val="clear" w:pos="360"/>
          <w:tab w:val="num" w:pos="426"/>
        </w:tabs>
        <w:spacing w:after="0" w:line="240" w:lineRule="auto"/>
        <w:ind w:left="426" w:hanging="426"/>
        <w:jc w:val="both"/>
        <w:rPr>
          <w:rFonts w:ascii="Tahoma" w:hAnsi="Tahoma" w:cs="Tahoma"/>
          <w:sz w:val="21"/>
          <w:szCs w:val="21"/>
        </w:rPr>
      </w:pPr>
      <w:r w:rsidRPr="00347A47">
        <w:rPr>
          <w:rFonts w:ascii="Tahoma" w:hAnsi="Tahoma" w:cs="Tahoma"/>
          <w:sz w:val="21"/>
          <w:szCs w:val="21"/>
          <w:lang w:eastAsia="cs-CZ"/>
        </w:rPr>
        <w:t>Pokud objednatel nebo jím pověřený zástupce upozorní písemnou výzvou nebo zápisem do stavebního deníku zhotovitele, že neplní či nedodržuje jakoukoliv povinnost vyplývající z ujednání v čl. 4 této smlouvy, a zhotovitel v přiměřené lhůtě určené objednatelem zápisem ve stavebním deníku nesjedná nápravu, je objednatel oprávněn účtovat zhotoviteli smluvní pokutu ve výši 2 000,- Kč za každé takto zjištěné porušení povinnosti a za každý den prodlení až do sjednání nápravy.</w:t>
      </w:r>
    </w:p>
    <w:p w:rsidR="00847145" w:rsidRPr="00847145" w:rsidRDefault="00847145" w:rsidP="00847145">
      <w:pPr>
        <w:spacing w:after="0" w:line="240" w:lineRule="auto"/>
        <w:ind w:left="284"/>
        <w:jc w:val="both"/>
        <w:rPr>
          <w:rFonts w:ascii="Tahoma" w:hAnsi="Tahoma" w:cs="Tahoma"/>
          <w:sz w:val="21"/>
          <w:szCs w:val="21"/>
          <w:highlight w:val="yellow"/>
          <w:lang w:eastAsia="cs-CZ"/>
        </w:rPr>
      </w:pPr>
    </w:p>
    <w:p w:rsidR="00847145" w:rsidRDefault="00847145" w:rsidP="004F4FE6">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 xml:space="preserve">V případě prodlení zhotovitele s provedením díla, </w:t>
      </w:r>
      <w:r w:rsidR="0000581D" w:rsidRPr="00847145">
        <w:rPr>
          <w:rFonts w:ascii="Tahoma" w:hAnsi="Tahoma" w:cs="Tahoma"/>
          <w:sz w:val="21"/>
          <w:szCs w:val="21"/>
          <w:lang w:eastAsia="cs-CZ"/>
        </w:rPr>
        <w:t>tj. předáním</w:t>
      </w:r>
      <w:r w:rsidRPr="00847145">
        <w:rPr>
          <w:rFonts w:ascii="Tahoma" w:hAnsi="Tahoma" w:cs="Tahoma"/>
          <w:sz w:val="21"/>
          <w:szCs w:val="21"/>
          <w:lang w:eastAsia="cs-CZ"/>
        </w:rPr>
        <w:t xml:space="preserve"> dokončeného díla ve lhůtě sjednané v </w:t>
      </w:r>
      <w:r w:rsidR="0000581D">
        <w:rPr>
          <w:rFonts w:ascii="Tahoma" w:hAnsi="Tahoma" w:cs="Tahoma"/>
          <w:sz w:val="21"/>
          <w:szCs w:val="21"/>
          <w:lang w:eastAsia="cs-CZ"/>
        </w:rPr>
        <w:t>této smlouvě</w:t>
      </w:r>
      <w:r w:rsidRPr="00847145">
        <w:rPr>
          <w:rFonts w:ascii="Tahoma" w:hAnsi="Tahoma" w:cs="Tahoma"/>
          <w:sz w:val="21"/>
          <w:szCs w:val="21"/>
          <w:lang w:eastAsia="cs-CZ"/>
        </w:rPr>
        <w:t xml:space="preserve">, se sjednává smluvní pokuta ve výši </w:t>
      </w:r>
      <w:r w:rsidR="00486CBE" w:rsidRPr="00C40214">
        <w:rPr>
          <w:rFonts w:ascii="Tahoma" w:hAnsi="Tahoma" w:cs="Tahoma"/>
          <w:sz w:val="21"/>
          <w:szCs w:val="21"/>
          <w:lang w:eastAsia="cs-CZ"/>
        </w:rPr>
        <w:t xml:space="preserve">20 000,- </w:t>
      </w:r>
      <w:r w:rsidR="00486CBE">
        <w:rPr>
          <w:rFonts w:ascii="Tahoma" w:hAnsi="Tahoma" w:cs="Tahoma"/>
          <w:sz w:val="21"/>
          <w:szCs w:val="21"/>
          <w:lang w:eastAsia="cs-CZ"/>
        </w:rPr>
        <w:t>Kč</w:t>
      </w:r>
      <w:r w:rsidRPr="0000581D">
        <w:rPr>
          <w:rFonts w:ascii="Tahoma" w:hAnsi="Tahoma" w:cs="Tahoma"/>
          <w:sz w:val="21"/>
          <w:szCs w:val="21"/>
          <w:lang w:eastAsia="cs-CZ"/>
        </w:rPr>
        <w:t xml:space="preserve"> </w:t>
      </w:r>
      <w:r w:rsidRPr="00847145">
        <w:rPr>
          <w:rFonts w:ascii="Tahoma" w:hAnsi="Tahoma" w:cs="Tahoma"/>
          <w:sz w:val="21"/>
          <w:szCs w:val="21"/>
          <w:lang w:eastAsia="cs-CZ"/>
        </w:rPr>
        <w:t>za každý i započatý den prodlení.</w:t>
      </w:r>
    </w:p>
    <w:p w:rsidR="004F4FE6" w:rsidRDefault="004F4FE6" w:rsidP="004F4FE6">
      <w:pPr>
        <w:spacing w:after="0" w:line="240" w:lineRule="auto"/>
        <w:ind w:left="426"/>
        <w:jc w:val="both"/>
        <w:rPr>
          <w:rFonts w:ascii="Tahoma" w:hAnsi="Tahoma" w:cs="Tahoma"/>
          <w:sz w:val="21"/>
          <w:szCs w:val="21"/>
          <w:lang w:eastAsia="cs-CZ"/>
        </w:rPr>
      </w:pPr>
    </w:p>
    <w:p w:rsidR="00847145" w:rsidRDefault="00847145" w:rsidP="004F4FE6">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Pro případ prodlení objednatele se zaplacením ceny díla na základě faktury dle smlouvy, se sjednává úrok z prodlení ve výši 0,0</w:t>
      </w:r>
      <w:r w:rsidR="00501682">
        <w:rPr>
          <w:rFonts w:ascii="Tahoma" w:hAnsi="Tahoma" w:cs="Tahoma"/>
          <w:sz w:val="21"/>
          <w:szCs w:val="21"/>
          <w:lang w:eastAsia="cs-CZ"/>
        </w:rPr>
        <w:t>1</w:t>
      </w:r>
      <w:r w:rsidRPr="00847145">
        <w:rPr>
          <w:rFonts w:ascii="Tahoma" w:hAnsi="Tahoma" w:cs="Tahoma"/>
          <w:sz w:val="21"/>
          <w:szCs w:val="21"/>
          <w:lang w:eastAsia="cs-CZ"/>
        </w:rPr>
        <w:t>5 % z dlužné fakturované částky za každý den prodlení s placením dlužné částky. Úrok z prodlení objednatel uhradí do 14 dnů od doručení jejího vyúčtování provedeného zhotovitelem.</w:t>
      </w:r>
    </w:p>
    <w:p w:rsidR="004F4FE6" w:rsidRPr="00847145" w:rsidRDefault="004F4FE6" w:rsidP="004F4FE6">
      <w:pPr>
        <w:spacing w:after="0" w:line="240" w:lineRule="auto"/>
        <w:ind w:left="426"/>
        <w:jc w:val="both"/>
        <w:rPr>
          <w:rFonts w:ascii="Tahoma" w:hAnsi="Tahoma" w:cs="Tahoma"/>
          <w:sz w:val="21"/>
          <w:szCs w:val="21"/>
          <w:lang w:eastAsia="cs-CZ"/>
        </w:rPr>
      </w:pPr>
    </w:p>
    <w:p w:rsidR="00847145" w:rsidRP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V případě prodlení zhotovitele s odstraněním ojedinělých drobných vad existujících při předání díla v termínu dle článku 8 odstavec 5. této smlouvy je zhotovitel povinen zaplatit obje</w:t>
      </w:r>
      <w:r w:rsidR="00501682">
        <w:rPr>
          <w:rFonts w:ascii="Tahoma" w:hAnsi="Tahoma" w:cs="Tahoma"/>
          <w:sz w:val="21"/>
          <w:szCs w:val="21"/>
          <w:lang w:eastAsia="cs-CZ"/>
        </w:rPr>
        <w:t>dnateli smluvní pokutu ve výši 1</w:t>
      </w:r>
      <w:r w:rsidRPr="00847145">
        <w:rPr>
          <w:rFonts w:ascii="Tahoma" w:hAnsi="Tahoma" w:cs="Tahoma"/>
          <w:sz w:val="21"/>
          <w:szCs w:val="21"/>
          <w:lang w:eastAsia="cs-CZ"/>
        </w:rPr>
        <w:t>.000,- Kč za každou drobnou vadu a den prodlení s jejím odstraněním.</w:t>
      </w:r>
    </w:p>
    <w:p w:rsidR="00847145" w:rsidRPr="00847145" w:rsidRDefault="00847145" w:rsidP="00F8101D">
      <w:pPr>
        <w:pStyle w:val="Odstavecseseznamem"/>
        <w:keepLines/>
        <w:suppressAutoHyphens/>
        <w:autoSpaceDE w:val="0"/>
        <w:autoSpaceDN w:val="0"/>
        <w:adjustRightInd w:val="0"/>
        <w:spacing w:after="360" w:line="240" w:lineRule="auto"/>
        <w:ind w:left="360"/>
        <w:jc w:val="both"/>
        <w:rPr>
          <w:rFonts w:ascii="Tahoma" w:hAnsi="Tahoma" w:cs="Tahoma"/>
          <w:sz w:val="21"/>
          <w:szCs w:val="21"/>
          <w:lang w:eastAsia="cs-CZ"/>
        </w:rPr>
      </w:pPr>
      <w:r w:rsidRPr="00847145">
        <w:rPr>
          <w:rFonts w:ascii="Tahoma" w:hAnsi="Tahoma" w:cs="Tahoma"/>
          <w:sz w:val="21"/>
          <w:szCs w:val="21"/>
          <w:lang w:eastAsia="cs-CZ"/>
        </w:rPr>
        <w:t xml:space="preserve">   </w:t>
      </w:r>
    </w:p>
    <w:p w:rsid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 xml:space="preserve">V případě prodlení s odstraněním reklamované vady </w:t>
      </w:r>
      <w:r w:rsidR="0000581D">
        <w:rPr>
          <w:rFonts w:ascii="Tahoma" w:hAnsi="Tahoma" w:cs="Tahoma"/>
          <w:sz w:val="21"/>
          <w:szCs w:val="21"/>
          <w:lang w:eastAsia="cs-CZ"/>
        </w:rPr>
        <w:t xml:space="preserve">v záruční době </w:t>
      </w:r>
      <w:r w:rsidRPr="00847145">
        <w:rPr>
          <w:rFonts w:ascii="Tahoma" w:hAnsi="Tahoma" w:cs="Tahoma"/>
          <w:sz w:val="21"/>
          <w:szCs w:val="21"/>
          <w:lang w:eastAsia="cs-CZ"/>
        </w:rPr>
        <w:t xml:space="preserve">zhotovitelem ve sjednaném termínu se sjednává smluvní </w:t>
      </w:r>
      <w:r w:rsidR="00094F94" w:rsidRPr="00847145">
        <w:rPr>
          <w:rFonts w:ascii="Tahoma" w:hAnsi="Tahoma" w:cs="Tahoma"/>
          <w:sz w:val="21"/>
          <w:szCs w:val="21"/>
          <w:lang w:eastAsia="cs-CZ"/>
        </w:rPr>
        <w:t>pokuta 5.</w:t>
      </w:r>
      <w:r w:rsidRPr="00847145">
        <w:rPr>
          <w:rFonts w:ascii="Tahoma" w:hAnsi="Tahoma" w:cs="Tahoma"/>
          <w:sz w:val="21"/>
          <w:szCs w:val="21"/>
          <w:lang w:eastAsia="cs-CZ"/>
        </w:rPr>
        <w:t xml:space="preserve">000,- Kč za každý započatý den prodlení a každou reklamovanou vadu. </w:t>
      </w:r>
    </w:p>
    <w:p w:rsidR="001B076C" w:rsidRPr="001B076C" w:rsidRDefault="001B076C" w:rsidP="00F8101D">
      <w:pPr>
        <w:pStyle w:val="Odstavecseseznamem"/>
        <w:spacing w:line="240" w:lineRule="auto"/>
        <w:rPr>
          <w:rFonts w:ascii="Tahoma" w:hAnsi="Tahoma" w:cs="Tahoma"/>
          <w:sz w:val="21"/>
          <w:szCs w:val="21"/>
          <w:lang w:eastAsia="cs-CZ"/>
        </w:rPr>
      </w:pPr>
    </w:p>
    <w:p w:rsid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 xml:space="preserve">V případě prodlení zhotovitele s vyklizením a předáním vyčištěného staveniště ve lhůtě sjednané v této smlouvě se sjednává smluvní pokuta ve výši </w:t>
      </w:r>
      <w:r w:rsidR="005360A3">
        <w:rPr>
          <w:rFonts w:ascii="Tahoma" w:hAnsi="Tahoma" w:cs="Tahoma"/>
          <w:sz w:val="21"/>
          <w:szCs w:val="21"/>
          <w:lang w:eastAsia="cs-CZ"/>
        </w:rPr>
        <w:t>10 000,- Kč</w:t>
      </w:r>
      <w:r w:rsidR="00AF2A95">
        <w:rPr>
          <w:rFonts w:ascii="Tahoma" w:hAnsi="Tahoma" w:cs="Tahoma"/>
          <w:sz w:val="21"/>
          <w:szCs w:val="21"/>
          <w:lang w:eastAsia="cs-CZ"/>
        </w:rPr>
        <w:t>,</w:t>
      </w:r>
      <w:r w:rsidRPr="00847145">
        <w:rPr>
          <w:rFonts w:ascii="Tahoma" w:hAnsi="Tahoma" w:cs="Tahoma"/>
          <w:sz w:val="21"/>
          <w:szCs w:val="21"/>
          <w:lang w:eastAsia="cs-CZ"/>
        </w:rPr>
        <w:t xml:space="preserve"> za každý započatý den prodlení.</w:t>
      </w:r>
    </w:p>
    <w:p w:rsidR="004F4FE6" w:rsidRPr="00847145" w:rsidRDefault="004F4FE6" w:rsidP="00F8101D">
      <w:pPr>
        <w:spacing w:after="0" w:line="240" w:lineRule="auto"/>
        <w:ind w:left="426"/>
        <w:jc w:val="both"/>
        <w:rPr>
          <w:rFonts w:ascii="Tahoma" w:hAnsi="Tahoma" w:cs="Tahoma"/>
          <w:sz w:val="21"/>
          <w:szCs w:val="21"/>
          <w:lang w:eastAsia="cs-CZ"/>
        </w:rPr>
      </w:pPr>
    </w:p>
    <w:p w:rsidR="00847145" w:rsidRPr="00847145" w:rsidRDefault="00847145" w:rsidP="004F4FE6">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Zánik závazku zhotovitele pozdním plněním neznamená zánik nároku na smluvní pokutu za prodlení s plněním.</w:t>
      </w:r>
    </w:p>
    <w:p w:rsidR="00847145" w:rsidRPr="00847145" w:rsidRDefault="00847145" w:rsidP="00847145">
      <w:pPr>
        <w:spacing w:after="0" w:line="240" w:lineRule="auto"/>
        <w:jc w:val="both"/>
        <w:rPr>
          <w:rFonts w:ascii="Tahoma" w:hAnsi="Tahoma" w:cs="Tahoma"/>
          <w:sz w:val="21"/>
          <w:szCs w:val="21"/>
          <w:lang w:eastAsia="cs-CZ"/>
        </w:rPr>
      </w:pPr>
    </w:p>
    <w:p w:rsidR="00847145" w:rsidRP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Ujednáními o smluvních pokutách nejsou dotčena jiná práva objednatele vč. náhrady škody. Smluvní pokuty je objednatel oprávněn jednostranně započíst proti splatné i nesplatné pohledávce zhotovitele za podmínky, že půjde o pohledávku vzniklou z titulu této smlouvy nebo v souvislosti s ní.</w:t>
      </w:r>
      <w:r w:rsidRPr="00847145">
        <w:rPr>
          <w:rFonts w:ascii="Tahoma" w:hAnsi="Tahoma" w:cs="Tahoma"/>
          <w:sz w:val="21"/>
          <w:szCs w:val="21"/>
        </w:rPr>
        <w:t xml:space="preserve"> </w:t>
      </w:r>
    </w:p>
    <w:p w:rsidR="00847145" w:rsidRPr="00847145" w:rsidRDefault="00847145" w:rsidP="00F8101D">
      <w:pPr>
        <w:pStyle w:val="Odstavecseseznamem"/>
        <w:spacing w:line="240" w:lineRule="auto"/>
        <w:ind w:left="360"/>
        <w:jc w:val="both"/>
        <w:rPr>
          <w:rFonts w:ascii="Tahoma" w:hAnsi="Tahoma" w:cs="Tahoma"/>
          <w:sz w:val="21"/>
          <w:szCs w:val="21"/>
          <w:lang w:eastAsia="cs-CZ"/>
        </w:rPr>
      </w:pPr>
    </w:p>
    <w:p w:rsid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Uplatněním nároku na zaplacení smluvní pokuty ani jejím skutečným uhrazením nezaniká povinnost zavázané strany splnit povinnost, jejíž plnění bylo zajištěno smluvní pokutou.</w:t>
      </w:r>
    </w:p>
    <w:p w:rsidR="004F4FE6" w:rsidRDefault="004F4FE6" w:rsidP="004F4FE6">
      <w:pPr>
        <w:spacing w:after="0" w:line="240" w:lineRule="auto"/>
        <w:ind w:left="426"/>
        <w:jc w:val="both"/>
        <w:rPr>
          <w:rFonts w:ascii="Tahoma" w:hAnsi="Tahoma" w:cs="Tahoma"/>
          <w:sz w:val="21"/>
          <w:szCs w:val="21"/>
          <w:lang w:eastAsia="cs-CZ"/>
        </w:rPr>
      </w:pPr>
    </w:p>
    <w:p w:rsidR="0027326E" w:rsidRPr="006F2A4E" w:rsidRDefault="0027326E" w:rsidP="0027326E">
      <w:pPr>
        <w:keepNext/>
        <w:spacing w:after="0" w:line="240" w:lineRule="auto"/>
        <w:ind w:left="360"/>
        <w:jc w:val="center"/>
        <w:rPr>
          <w:rFonts w:ascii="Tahoma" w:hAnsi="Tahoma" w:cs="Tahoma"/>
          <w:b/>
          <w:sz w:val="21"/>
          <w:szCs w:val="21"/>
          <w:lang w:eastAsia="cs-CZ"/>
        </w:rPr>
      </w:pPr>
      <w:r w:rsidRPr="006F2A4E">
        <w:rPr>
          <w:rFonts w:ascii="Tahoma" w:hAnsi="Tahoma" w:cs="Tahoma"/>
          <w:b/>
          <w:sz w:val="21"/>
          <w:szCs w:val="21"/>
          <w:lang w:eastAsia="cs-CZ"/>
        </w:rPr>
        <w:t>ČLÁNEK 11</w:t>
      </w:r>
    </w:p>
    <w:p w:rsidR="0027326E" w:rsidRPr="006F2A4E" w:rsidRDefault="0027326E" w:rsidP="0027326E">
      <w:pPr>
        <w:spacing w:after="240" w:line="240" w:lineRule="auto"/>
        <w:ind w:left="283"/>
        <w:jc w:val="center"/>
        <w:rPr>
          <w:rFonts w:ascii="Tahoma" w:hAnsi="Tahoma" w:cs="Tahoma"/>
          <w:b/>
          <w:sz w:val="21"/>
          <w:szCs w:val="21"/>
          <w:lang w:eastAsia="cs-CZ"/>
        </w:rPr>
      </w:pPr>
      <w:r w:rsidRPr="006F2A4E">
        <w:rPr>
          <w:rFonts w:ascii="Tahoma" w:hAnsi="Tahoma" w:cs="Tahoma"/>
          <w:b/>
          <w:sz w:val="21"/>
          <w:szCs w:val="21"/>
          <w:lang w:eastAsia="cs-CZ"/>
        </w:rPr>
        <w:t>POJIŠTĚNÍ</w:t>
      </w:r>
    </w:p>
    <w:p w:rsidR="0027326E" w:rsidRPr="006F2A4E" w:rsidRDefault="0027326E" w:rsidP="00A04A31">
      <w:pPr>
        <w:numPr>
          <w:ilvl w:val="0"/>
          <w:numId w:val="38"/>
        </w:numPr>
        <w:spacing w:before="120" w:after="120"/>
        <w:ind w:left="284" w:hanging="284"/>
        <w:jc w:val="both"/>
        <w:rPr>
          <w:rFonts w:ascii="Tahoma" w:hAnsi="Tahoma" w:cs="Tahoma"/>
          <w:sz w:val="21"/>
          <w:szCs w:val="21"/>
        </w:rPr>
      </w:pPr>
      <w:r w:rsidRPr="006F2A4E">
        <w:rPr>
          <w:rFonts w:ascii="Tahoma" w:hAnsi="Tahoma" w:cs="Tahoma"/>
          <w:sz w:val="21"/>
          <w:szCs w:val="21"/>
          <w:lang w:eastAsia="zh-CN"/>
        </w:rPr>
        <w:t>Zhotovitel</w:t>
      </w:r>
      <w:r w:rsidRPr="006F2A4E">
        <w:rPr>
          <w:rFonts w:ascii="Tahoma" w:hAnsi="Tahoma" w:cs="Tahoma"/>
          <w:sz w:val="21"/>
          <w:szCs w:val="21"/>
        </w:rPr>
        <w:t xml:space="preserve"> je povinen být po celou dobu provádění díla pojištěn proti odpovědnosti za škody způsobené jeho </w:t>
      </w:r>
      <w:r w:rsidRPr="006F2A4E">
        <w:rPr>
          <w:rFonts w:ascii="Tahoma" w:hAnsi="Tahoma" w:cs="Tahoma"/>
          <w:sz w:val="21"/>
          <w:szCs w:val="21"/>
          <w:lang w:eastAsia="zh-CN"/>
        </w:rPr>
        <w:t>činností</w:t>
      </w:r>
      <w:r w:rsidRPr="006F2A4E">
        <w:rPr>
          <w:rFonts w:ascii="Tahoma" w:hAnsi="Tahoma" w:cs="Tahoma"/>
          <w:sz w:val="21"/>
          <w:szCs w:val="21"/>
        </w:rPr>
        <w:t>, včetně možných škod způsobených pracovníky zhotovitele, s tím, že pojištění musí zahrnovat:</w:t>
      </w:r>
    </w:p>
    <w:p w:rsidR="0027326E" w:rsidRPr="006F2A4E" w:rsidRDefault="0027326E" w:rsidP="0027326E">
      <w:pPr>
        <w:pStyle w:val="Odstavecseseznamem"/>
        <w:spacing w:after="0" w:line="240" w:lineRule="auto"/>
        <w:ind w:left="284"/>
        <w:jc w:val="both"/>
        <w:rPr>
          <w:rFonts w:ascii="Tahoma" w:hAnsi="Tahoma" w:cs="Tahoma"/>
          <w:sz w:val="21"/>
          <w:szCs w:val="21"/>
          <w:lang w:eastAsia="cs-CZ"/>
        </w:rPr>
      </w:pPr>
    </w:p>
    <w:p w:rsidR="0027326E" w:rsidRPr="006F2A4E" w:rsidRDefault="0027326E" w:rsidP="0027326E">
      <w:pPr>
        <w:pStyle w:val="Odstavecseseznamem"/>
        <w:numPr>
          <w:ilvl w:val="0"/>
          <w:numId w:val="31"/>
        </w:numPr>
        <w:ind w:left="709" w:hanging="425"/>
        <w:jc w:val="both"/>
        <w:rPr>
          <w:rFonts w:ascii="Tahoma" w:hAnsi="Tahoma" w:cs="Tahoma"/>
          <w:sz w:val="21"/>
          <w:szCs w:val="21"/>
          <w:lang w:eastAsia="cs-CZ"/>
        </w:rPr>
      </w:pPr>
      <w:r w:rsidRPr="006F2A4E">
        <w:rPr>
          <w:rFonts w:ascii="Tahoma" w:hAnsi="Tahoma" w:cs="Tahoma"/>
          <w:sz w:val="21"/>
          <w:szCs w:val="21"/>
          <w:lang w:eastAsia="cs-CZ"/>
        </w:rPr>
        <w:lastRenderedPageBreak/>
        <w:t>pojištění škody způsobené zhotovitelem nebo jeho pracovníky výkonem jejich činností pro případ jejich právní odpovědnosti za usmrcení nebo újmy na zdraví jakékoliv třetí osoby v příčinné souvislosti s prováděním předmětu díla dle této smlouvy v místě plnění a jeho blízkém okolí;</w:t>
      </w:r>
    </w:p>
    <w:p w:rsidR="0027326E" w:rsidRDefault="0027326E" w:rsidP="0027326E">
      <w:pPr>
        <w:pStyle w:val="Odstavecseseznamem"/>
        <w:numPr>
          <w:ilvl w:val="0"/>
          <w:numId w:val="31"/>
        </w:numPr>
        <w:ind w:left="709" w:hanging="425"/>
        <w:jc w:val="both"/>
        <w:rPr>
          <w:rFonts w:ascii="Tahoma" w:hAnsi="Tahoma" w:cs="Tahoma"/>
          <w:sz w:val="21"/>
          <w:szCs w:val="21"/>
          <w:lang w:eastAsia="cs-CZ"/>
        </w:rPr>
      </w:pPr>
      <w:r w:rsidRPr="006F2A4E">
        <w:rPr>
          <w:rFonts w:ascii="Tahoma" w:hAnsi="Tahoma" w:cs="Tahoma"/>
          <w:sz w:val="21"/>
          <w:szCs w:val="21"/>
          <w:lang w:eastAsia="cs-CZ"/>
        </w:rPr>
        <w:t>pojištění škody způsobené zhotovitelem nebo jeho pracovníky pro případ jejich právní odpovědnosti za škodu na majetku jakékoliv třetí osoby, která vznikne v příčinné souvislosti s prováděním předmětu díla dle této smlouvy v místě plnění a jeho blízkém okolí;</w:t>
      </w:r>
    </w:p>
    <w:p w:rsidR="005360A3" w:rsidRPr="00997A07" w:rsidRDefault="005360A3" w:rsidP="005360A3">
      <w:pPr>
        <w:pStyle w:val="Odstavecseseznamem"/>
        <w:numPr>
          <w:ilvl w:val="0"/>
          <w:numId w:val="31"/>
        </w:numPr>
        <w:ind w:left="709" w:hanging="425"/>
        <w:jc w:val="both"/>
        <w:rPr>
          <w:rFonts w:ascii="Tahoma" w:hAnsi="Tahoma" w:cs="Tahoma"/>
          <w:sz w:val="21"/>
          <w:szCs w:val="21"/>
          <w:lang w:eastAsia="cs-CZ"/>
        </w:rPr>
      </w:pPr>
      <w:r w:rsidRPr="00D004C4">
        <w:rPr>
          <w:rFonts w:ascii="Tahoma" w:hAnsi="Tahoma" w:cs="Tahoma"/>
          <w:sz w:val="21"/>
          <w:szCs w:val="21"/>
          <w:lang w:eastAsia="cs-CZ"/>
        </w:rPr>
        <w:t>stavebně montážní pojištění proti všem rizikům (</w:t>
      </w:r>
      <w:proofErr w:type="spellStart"/>
      <w:r w:rsidRPr="00D004C4">
        <w:rPr>
          <w:rFonts w:ascii="Tahoma" w:hAnsi="Tahoma" w:cs="Tahoma"/>
          <w:sz w:val="21"/>
          <w:szCs w:val="21"/>
          <w:lang w:eastAsia="cs-CZ"/>
        </w:rPr>
        <w:t>all</w:t>
      </w:r>
      <w:proofErr w:type="spellEnd"/>
      <w:r w:rsidRPr="00D004C4">
        <w:rPr>
          <w:rFonts w:ascii="Tahoma" w:hAnsi="Tahoma" w:cs="Tahoma"/>
          <w:sz w:val="21"/>
          <w:szCs w:val="21"/>
          <w:lang w:eastAsia="cs-CZ"/>
        </w:rPr>
        <w:t xml:space="preserve"> </w:t>
      </w:r>
      <w:proofErr w:type="spellStart"/>
      <w:r w:rsidRPr="00D004C4">
        <w:rPr>
          <w:rFonts w:ascii="Tahoma" w:hAnsi="Tahoma" w:cs="Tahoma"/>
          <w:sz w:val="21"/>
          <w:szCs w:val="21"/>
          <w:lang w:eastAsia="cs-CZ"/>
        </w:rPr>
        <w:t>risks</w:t>
      </w:r>
      <w:proofErr w:type="spellEnd"/>
      <w:r w:rsidRPr="00D004C4">
        <w:rPr>
          <w:rFonts w:ascii="Tahoma" w:hAnsi="Tahoma" w:cs="Tahoma"/>
          <w:sz w:val="21"/>
          <w:szCs w:val="21"/>
          <w:lang w:eastAsia="cs-CZ"/>
        </w:rPr>
        <w:t>) na plnou hodnotu budovaného díla v době uzavření této smlouvy</w:t>
      </w:r>
      <w:r>
        <w:rPr>
          <w:rFonts w:ascii="Tahoma" w:hAnsi="Tahoma" w:cs="Tahoma"/>
          <w:sz w:val="21"/>
          <w:szCs w:val="21"/>
          <w:lang w:eastAsia="cs-CZ"/>
        </w:rPr>
        <w:t>;</w:t>
      </w:r>
    </w:p>
    <w:p w:rsidR="0027326E" w:rsidRPr="00C40214" w:rsidRDefault="0027326E" w:rsidP="0027326E">
      <w:pPr>
        <w:pStyle w:val="Odstavecseseznamem"/>
        <w:numPr>
          <w:ilvl w:val="0"/>
          <w:numId w:val="31"/>
        </w:numPr>
        <w:ind w:left="709" w:hanging="425"/>
        <w:jc w:val="both"/>
        <w:rPr>
          <w:rFonts w:ascii="Tahoma" w:hAnsi="Tahoma" w:cs="Tahoma"/>
          <w:sz w:val="21"/>
          <w:szCs w:val="21"/>
          <w:lang w:eastAsia="cs-CZ"/>
        </w:rPr>
      </w:pPr>
      <w:r w:rsidRPr="006F2A4E">
        <w:rPr>
          <w:rFonts w:ascii="Tahoma" w:hAnsi="Tahoma" w:cs="Tahoma"/>
          <w:sz w:val="21"/>
          <w:szCs w:val="21"/>
          <w:lang w:eastAsia="cs-CZ"/>
        </w:rPr>
        <w:t xml:space="preserve">výši pojistné částky sjednané v pojistné smlouvě po celou dobu provádění </w:t>
      </w:r>
      <w:r w:rsidRPr="00C40214">
        <w:rPr>
          <w:rFonts w:ascii="Tahoma" w:hAnsi="Tahoma" w:cs="Tahoma"/>
          <w:sz w:val="21"/>
          <w:szCs w:val="21"/>
          <w:lang w:eastAsia="cs-CZ"/>
        </w:rPr>
        <w:t xml:space="preserve">ve výši stejné nebo </w:t>
      </w:r>
      <w:r w:rsidR="00094F94" w:rsidRPr="00C40214">
        <w:rPr>
          <w:rFonts w:ascii="Tahoma" w:hAnsi="Tahoma" w:cs="Tahoma"/>
          <w:sz w:val="21"/>
          <w:szCs w:val="21"/>
          <w:lang w:eastAsia="cs-CZ"/>
        </w:rPr>
        <w:t>vyšší,</w:t>
      </w:r>
      <w:r w:rsidRPr="00C40214">
        <w:rPr>
          <w:rFonts w:ascii="Tahoma" w:hAnsi="Tahoma" w:cs="Tahoma"/>
          <w:sz w:val="21"/>
          <w:szCs w:val="21"/>
          <w:lang w:eastAsia="cs-CZ"/>
        </w:rPr>
        <w:t xml:space="preserve"> než je cena díla uvedená ve smlouvě o dílo z jedné škodné události;</w:t>
      </w:r>
    </w:p>
    <w:p w:rsidR="0027326E" w:rsidRPr="006F2A4E" w:rsidRDefault="0027326E" w:rsidP="0027326E">
      <w:pPr>
        <w:pStyle w:val="Odstavecseseznamem"/>
        <w:spacing w:after="0" w:line="240" w:lineRule="auto"/>
        <w:jc w:val="both"/>
        <w:rPr>
          <w:rFonts w:ascii="Tahoma" w:hAnsi="Tahoma" w:cs="Tahoma"/>
          <w:sz w:val="21"/>
          <w:szCs w:val="21"/>
          <w:lang w:eastAsia="cs-CZ"/>
        </w:rPr>
      </w:pPr>
    </w:p>
    <w:p w:rsidR="0027326E" w:rsidRDefault="0027326E" w:rsidP="00A04A31">
      <w:pPr>
        <w:numPr>
          <w:ilvl w:val="0"/>
          <w:numId w:val="38"/>
        </w:numPr>
        <w:spacing w:before="120" w:after="120"/>
        <w:ind w:left="284" w:hanging="284"/>
        <w:jc w:val="both"/>
        <w:rPr>
          <w:rFonts w:ascii="Tahoma" w:hAnsi="Tahoma" w:cs="Tahoma"/>
          <w:sz w:val="21"/>
          <w:szCs w:val="21"/>
        </w:rPr>
      </w:pPr>
      <w:r w:rsidRPr="006F2A4E">
        <w:rPr>
          <w:rFonts w:ascii="Tahoma" w:hAnsi="Tahoma" w:cs="Tahoma"/>
          <w:sz w:val="21"/>
          <w:szCs w:val="21"/>
        </w:rPr>
        <w:t xml:space="preserve">Zhotovitel se zavazuje předložit objednateli nejpozději v termínu podpisu této smlouvy k nahlédnutí originál </w:t>
      </w:r>
      <w:r w:rsidRPr="006F2A4E">
        <w:rPr>
          <w:rFonts w:ascii="Tahoma" w:hAnsi="Tahoma" w:cs="Tahoma"/>
          <w:sz w:val="21"/>
          <w:szCs w:val="21"/>
          <w:lang w:eastAsia="zh-CN"/>
        </w:rPr>
        <w:t>pojistné</w:t>
      </w:r>
      <w:r w:rsidRPr="006F2A4E">
        <w:rPr>
          <w:rFonts w:ascii="Tahoma" w:hAnsi="Tahoma" w:cs="Tahoma"/>
          <w:sz w:val="21"/>
          <w:szCs w:val="21"/>
        </w:rPr>
        <w:t xml:space="preserve"> smlouvy nebo pojistný certifikát na požadované pojištění dle tohoto ujednání, prokazující existenci pojištění po celou dobu trvání díla (dobu trvání pojištění, jeho rozsah, pojištěná rizika, pojistné částky a výši spoluúčasti); objednatel je oprávněn si pořídit fotokopie předložených dokladů.</w:t>
      </w:r>
    </w:p>
    <w:p w:rsidR="005360A3" w:rsidRPr="005360A3" w:rsidRDefault="005360A3" w:rsidP="005360A3">
      <w:pPr>
        <w:keepNext/>
        <w:spacing w:before="120" w:after="0" w:line="240" w:lineRule="auto"/>
        <w:jc w:val="center"/>
        <w:rPr>
          <w:rFonts w:ascii="Tahoma" w:hAnsi="Tahoma" w:cs="Tahoma"/>
          <w:b/>
          <w:bCs/>
          <w:sz w:val="21"/>
          <w:szCs w:val="21"/>
          <w:lang w:eastAsia="cs-CZ"/>
        </w:rPr>
      </w:pPr>
      <w:r w:rsidRPr="005360A3">
        <w:rPr>
          <w:rFonts w:ascii="Tahoma" w:hAnsi="Tahoma" w:cs="Tahoma"/>
          <w:b/>
          <w:bCs/>
          <w:sz w:val="21"/>
          <w:szCs w:val="21"/>
          <w:lang w:eastAsia="cs-CZ"/>
        </w:rPr>
        <w:t>ČLÁNEK 12</w:t>
      </w:r>
    </w:p>
    <w:p w:rsidR="005360A3" w:rsidRPr="005360A3" w:rsidRDefault="005360A3" w:rsidP="005360A3">
      <w:pPr>
        <w:keepNext/>
        <w:spacing w:after="240" w:line="240" w:lineRule="auto"/>
        <w:jc w:val="center"/>
        <w:rPr>
          <w:rFonts w:ascii="Tahoma" w:hAnsi="Tahoma" w:cs="Tahoma"/>
          <w:b/>
          <w:bCs/>
          <w:sz w:val="21"/>
          <w:szCs w:val="21"/>
          <w:lang w:eastAsia="cs-CZ"/>
        </w:rPr>
      </w:pPr>
      <w:r w:rsidRPr="005360A3">
        <w:rPr>
          <w:rFonts w:ascii="Tahoma" w:hAnsi="Tahoma" w:cs="Tahoma"/>
          <w:b/>
          <w:bCs/>
          <w:sz w:val="21"/>
          <w:szCs w:val="21"/>
          <w:lang w:eastAsia="cs-CZ"/>
        </w:rPr>
        <w:t xml:space="preserve">   PODDODAVATELÉ</w:t>
      </w:r>
    </w:p>
    <w:p w:rsidR="005360A3" w:rsidRPr="005360A3" w:rsidRDefault="005360A3" w:rsidP="005360A3">
      <w:pPr>
        <w:numPr>
          <w:ilvl w:val="0"/>
          <w:numId w:val="32"/>
        </w:numPr>
        <w:spacing w:before="120" w:after="240" w:line="240" w:lineRule="auto"/>
        <w:ind w:left="284" w:hanging="284"/>
        <w:jc w:val="both"/>
        <w:rPr>
          <w:rFonts w:ascii="Tahoma" w:hAnsi="Tahoma" w:cs="Tahoma"/>
          <w:bCs/>
          <w:sz w:val="21"/>
          <w:szCs w:val="21"/>
          <w:lang w:eastAsia="zh-CN"/>
        </w:rPr>
      </w:pPr>
      <w:r w:rsidRPr="005360A3">
        <w:rPr>
          <w:rFonts w:ascii="Tahoma" w:hAnsi="Tahoma" w:cs="Tahoma"/>
          <w:sz w:val="21"/>
          <w:szCs w:val="21"/>
          <w:lang w:eastAsia="cs-CZ"/>
        </w:rPr>
        <w:t>Při</w:t>
      </w:r>
      <w:r w:rsidRPr="005360A3">
        <w:rPr>
          <w:rFonts w:ascii="Tahoma" w:hAnsi="Tahoma" w:cs="Tahoma"/>
          <w:sz w:val="21"/>
          <w:szCs w:val="21"/>
          <w:lang w:eastAsia="zh-CN"/>
        </w:rPr>
        <w:t xml:space="preserve"> provádění díla poddodavatelem bude zhotovitel odpovídat, jako by tyto částí díla prováděl sám. Poddodavatelem se rozumí také poddodavatelé zhotovitelova poddodavatele a jejich poddodavatelé, tedy všechny subjekty podílející se na plnění předmětu smlouvy v místě jeho realizace.</w:t>
      </w:r>
    </w:p>
    <w:p w:rsidR="005360A3" w:rsidRPr="005360A3" w:rsidRDefault="005360A3" w:rsidP="005360A3">
      <w:pPr>
        <w:numPr>
          <w:ilvl w:val="0"/>
          <w:numId w:val="32"/>
        </w:numPr>
        <w:spacing w:before="120" w:after="240" w:line="240" w:lineRule="auto"/>
        <w:ind w:left="284" w:hanging="284"/>
        <w:jc w:val="both"/>
        <w:rPr>
          <w:rFonts w:ascii="Tahoma" w:hAnsi="Tahoma" w:cs="Tahoma"/>
          <w:bCs/>
          <w:sz w:val="21"/>
          <w:szCs w:val="21"/>
          <w:lang w:eastAsia="zh-CN"/>
        </w:rPr>
      </w:pPr>
      <w:r w:rsidRPr="005360A3">
        <w:rPr>
          <w:rFonts w:ascii="Tahoma" w:hAnsi="Tahoma" w:cs="Tahoma"/>
          <w:sz w:val="21"/>
          <w:szCs w:val="21"/>
          <w:lang w:eastAsia="cs-CZ"/>
        </w:rPr>
        <w:t>Smluvní</w:t>
      </w:r>
      <w:r w:rsidRPr="005360A3">
        <w:rPr>
          <w:rFonts w:ascii="Tahoma" w:hAnsi="Tahoma" w:cs="Tahoma"/>
          <w:sz w:val="21"/>
          <w:szCs w:val="21"/>
          <w:lang w:eastAsia="zh-CN"/>
        </w:rPr>
        <w:t xml:space="preserve"> strany se dohodly, že zhotovitel je povinen realizovat dílo prostřednictvím osob, kterými byla prokazována kvalifikace v rámci zadávacího řízení a zajistit odborné vedení stavby stavbyvedoucím uvedeným v této smlouvě. Zhotovitel je oprávněn změnit poddodavatele, pomocí kterého prokazoval splnění části kvalifikace, stavbyvedoucího či jinou osobu, prostřednictvím které prokázal odbornou způsobilost/kvalifikaci (dále jen „odborná osoba“) pouze z vážných důvodů, a to s předchozím písemným souhlasem objednatele. Žádost o souhlas se změnou poddodavatele, stavbyvedoucího či jiné odborné osoby bude obsahovat údaje a bude doložena kvalifikačními doklady.</w:t>
      </w:r>
    </w:p>
    <w:p w:rsidR="005360A3" w:rsidRPr="005360A3" w:rsidRDefault="005360A3" w:rsidP="005360A3">
      <w:pPr>
        <w:numPr>
          <w:ilvl w:val="0"/>
          <w:numId w:val="32"/>
        </w:numPr>
        <w:spacing w:before="120" w:after="240" w:line="240" w:lineRule="auto"/>
        <w:ind w:left="284" w:hanging="284"/>
        <w:jc w:val="both"/>
        <w:rPr>
          <w:rFonts w:ascii="Tahoma" w:hAnsi="Tahoma" w:cs="Tahoma"/>
          <w:bCs/>
          <w:sz w:val="21"/>
          <w:szCs w:val="21"/>
          <w:lang w:eastAsia="zh-CN"/>
        </w:rPr>
      </w:pPr>
      <w:r w:rsidRPr="005360A3">
        <w:rPr>
          <w:rFonts w:ascii="Tahoma" w:hAnsi="Tahoma" w:cs="Tahoma"/>
          <w:sz w:val="21"/>
          <w:szCs w:val="21"/>
          <w:lang w:eastAsia="cs-CZ"/>
        </w:rPr>
        <w:t>Zhotovitel</w:t>
      </w:r>
      <w:r w:rsidRPr="005360A3">
        <w:rPr>
          <w:rFonts w:ascii="Tahoma" w:hAnsi="Tahoma" w:cs="Tahoma"/>
          <w:sz w:val="21"/>
          <w:szCs w:val="21"/>
        </w:rPr>
        <w:t xml:space="preserve"> se zavazuje zajišťovat veškeré materiály a subdodávky v souladu s pravidly hospodářské soutěže a písemně informovat objednatele o dodávkách, pracích a službách zajišťovaných subdodavateli, a to vždy bezodkladně po uzavření příslušné smlouvy nebo vystavení objednávky. Písemná informace dle předchozí věty musí obsahovat mj. jmenovité uvedení subdodavatelů, činností, které budou vykonávat a musí být poskytnuta rovněž koordinátorovi BOZP. Informační povinnost dle tohoto odstavce se vztahuje pouze na subdodavatele, kteří se podílejí na realizaci díla.</w:t>
      </w:r>
    </w:p>
    <w:p w:rsidR="005360A3" w:rsidRPr="005360A3" w:rsidRDefault="005360A3" w:rsidP="005360A3">
      <w:pPr>
        <w:numPr>
          <w:ilvl w:val="0"/>
          <w:numId w:val="32"/>
        </w:numPr>
        <w:spacing w:before="120" w:after="240" w:line="240" w:lineRule="auto"/>
        <w:ind w:left="284" w:hanging="284"/>
        <w:jc w:val="both"/>
        <w:rPr>
          <w:rFonts w:ascii="Tahoma" w:hAnsi="Tahoma" w:cs="Tahoma"/>
          <w:bCs/>
          <w:sz w:val="21"/>
          <w:szCs w:val="21"/>
          <w:lang w:eastAsia="zh-CN"/>
        </w:rPr>
      </w:pPr>
      <w:r w:rsidRPr="005360A3">
        <w:rPr>
          <w:rFonts w:ascii="Tahoma" w:hAnsi="Tahoma" w:cs="Tahoma"/>
          <w:bCs/>
          <w:sz w:val="21"/>
          <w:szCs w:val="21"/>
          <w:lang w:eastAsia="zh-CN"/>
        </w:rPr>
        <w:t>Zhotovitel je povinen zajistit řádné a včasné plnění finančních závazků svým poddodavatelům, kdy za řádné a včasné plnění se považuje plné uhrazení poddodavatelem vystavených faktur zhotoviteli za plnění poskytnutá k plnění veřejné zakázky, a to vždy za stejných anebo výhodnějších platebních podmínek, jak je ujednáno mezi zhotovitelem a objednatelem v této smlouvě</w:t>
      </w:r>
      <w:ins w:id="9" w:author="Mgr. Roman Šebesta" w:date="2025-03-14T11:57:00Z">
        <w:r w:rsidR="00A8370D">
          <w:rPr>
            <w:rFonts w:ascii="Tahoma" w:hAnsi="Tahoma" w:cs="Tahoma"/>
            <w:bCs/>
            <w:sz w:val="21"/>
            <w:szCs w:val="21"/>
            <w:lang w:eastAsia="zh-CN"/>
          </w:rPr>
          <w:t>; to neplatí stran ujednání pozastávek</w:t>
        </w:r>
      </w:ins>
      <w:ins w:id="10" w:author="Mgr. Roman Šebesta" w:date="2025-03-14T11:58:00Z">
        <w:r w:rsidR="00A8370D">
          <w:rPr>
            <w:rFonts w:ascii="Tahoma" w:hAnsi="Tahoma" w:cs="Tahoma"/>
            <w:bCs/>
            <w:sz w:val="21"/>
            <w:szCs w:val="21"/>
            <w:lang w:eastAsia="zh-CN"/>
          </w:rPr>
          <w:t>, kteréžto jso</w:t>
        </w:r>
      </w:ins>
      <w:ins w:id="11" w:author="Mgr. Roman Šebesta" w:date="2025-03-14T12:11:00Z">
        <w:r w:rsidR="00B26060">
          <w:rPr>
            <w:rFonts w:ascii="Tahoma" w:hAnsi="Tahoma" w:cs="Tahoma"/>
            <w:bCs/>
            <w:sz w:val="21"/>
            <w:szCs w:val="21"/>
            <w:lang w:eastAsia="zh-CN"/>
          </w:rPr>
          <w:t>u</w:t>
        </w:r>
      </w:ins>
      <w:ins w:id="12" w:author="Mgr. Roman Šebesta" w:date="2025-03-14T12:12:00Z">
        <w:r w:rsidR="00B26060">
          <w:rPr>
            <w:rFonts w:ascii="Tahoma" w:hAnsi="Tahoma" w:cs="Tahoma"/>
            <w:bCs/>
            <w:sz w:val="21"/>
            <w:szCs w:val="21"/>
            <w:lang w:eastAsia="zh-CN"/>
          </w:rPr>
          <w:t xml:space="preserve"> </w:t>
        </w:r>
      </w:ins>
      <w:ins w:id="13" w:author="Mgr. Roman Šebesta" w:date="2025-03-14T12:18:00Z">
        <w:r w:rsidR="00002C57">
          <w:rPr>
            <w:rFonts w:ascii="Tahoma" w:hAnsi="Tahoma" w:cs="Tahoma"/>
            <w:bCs/>
            <w:sz w:val="21"/>
            <w:szCs w:val="21"/>
            <w:lang w:eastAsia="zh-CN"/>
          </w:rPr>
          <w:t xml:space="preserve">smluvní </w:t>
        </w:r>
      </w:ins>
      <w:ins w:id="14" w:author="Mgr. Roman Šebesta" w:date="2025-03-14T12:12:00Z">
        <w:r w:rsidR="00B26060">
          <w:rPr>
            <w:rFonts w:ascii="Tahoma" w:hAnsi="Tahoma" w:cs="Tahoma"/>
            <w:bCs/>
            <w:sz w:val="21"/>
            <w:szCs w:val="21"/>
            <w:lang w:eastAsia="zh-CN"/>
          </w:rPr>
          <w:t>záležitostí zhotovitele a jeho poddodavatele.</w:t>
        </w:r>
      </w:ins>
      <w:del w:id="15" w:author="Mgr. Roman Šebesta" w:date="2025-03-14T11:57:00Z">
        <w:r w:rsidRPr="005360A3" w:rsidDel="00A8370D">
          <w:rPr>
            <w:rFonts w:ascii="Tahoma" w:hAnsi="Tahoma" w:cs="Tahoma"/>
            <w:bCs/>
            <w:sz w:val="21"/>
            <w:szCs w:val="21"/>
            <w:lang w:eastAsia="zh-CN"/>
          </w:rPr>
          <w:delText>.</w:delText>
        </w:r>
      </w:del>
      <w:r w:rsidRPr="005360A3">
        <w:rPr>
          <w:rFonts w:ascii="Tahoma" w:hAnsi="Tahoma" w:cs="Tahoma"/>
          <w:bCs/>
          <w:sz w:val="21"/>
          <w:szCs w:val="21"/>
          <w:lang w:eastAsia="zh-CN"/>
        </w:rPr>
        <w:t xml:space="preserve"> Objednatel si vyhrazuje právo kontroly tohoto závazku zhotovitele a zhotovitel je povinen splnění tohoto závazku na vyžádání dokladovat odpovídajícími listinami a doklady např. nahlédnutím do přísl. smluv mezi zhotovitelem a jeho poddodavateli, doklady o zaplacení apod.; prokazatelné porušení závazku zhotovitele dle věty prvé, jakož i nedůvodné odmítnutí kontroly zhotovitele ze strany objednatele ke splnění této povinnosti zakládá právo objednatele na smluvní pokutu ve výši 2000,- Kč za každý případ.</w:t>
      </w:r>
    </w:p>
    <w:p w:rsidR="00847145" w:rsidRPr="00847145" w:rsidRDefault="0000581D" w:rsidP="00847145">
      <w:pPr>
        <w:keepNext/>
        <w:spacing w:after="0" w:line="240" w:lineRule="auto"/>
        <w:ind w:left="360"/>
        <w:jc w:val="center"/>
        <w:rPr>
          <w:rFonts w:ascii="Tahoma" w:hAnsi="Tahoma" w:cs="Tahoma"/>
          <w:b/>
          <w:sz w:val="21"/>
          <w:szCs w:val="21"/>
          <w:lang w:eastAsia="cs-CZ"/>
        </w:rPr>
      </w:pPr>
      <w:r>
        <w:rPr>
          <w:rFonts w:ascii="Tahoma" w:hAnsi="Tahoma" w:cs="Tahoma"/>
          <w:b/>
          <w:sz w:val="21"/>
          <w:szCs w:val="21"/>
          <w:lang w:eastAsia="cs-CZ"/>
        </w:rPr>
        <w:lastRenderedPageBreak/>
        <w:t>ČLÁNEK 12</w:t>
      </w:r>
    </w:p>
    <w:p w:rsidR="00847145" w:rsidRPr="00847145" w:rsidRDefault="00847145" w:rsidP="00847145">
      <w:pPr>
        <w:keepNext/>
        <w:spacing w:after="240" w:line="240" w:lineRule="auto"/>
        <w:jc w:val="center"/>
        <w:rPr>
          <w:rFonts w:ascii="Tahoma" w:hAnsi="Tahoma" w:cs="Tahoma"/>
          <w:b/>
          <w:caps/>
          <w:sz w:val="21"/>
          <w:szCs w:val="21"/>
          <w:lang w:eastAsia="cs-CZ"/>
        </w:rPr>
      </w:pPr>
      <w:r w:rsidRPr="00847145">
        <w:rPr>
          <w:rFonts w:ascii="Tahoma" w:hAnsi="Tahoma" w:cs="Tahoma"/>
          <w:b/>
          <w:caps/>
          <w:sz w:val="21"/>
          <w:szCs w:val="21"/>
          <w:lang w:eastAsia="cs-CZ"/>
        </w:rPr>
        <w:t xml:space="preserve">  Ostatní ujednání</w:t>
      </w:r>
    </w:p>
    <w:p w:rsidR="00847145" w:rsidRDefault="00847145" w:rsidP="00BA3496">
      <w:pPr>
        <w:numPr>
          <w:ilvl w:val="0"/>
          <w:numId w:val="60"/>
        </w:numPr>
        <w:spacing w:before="120" w:after="120"/>
        <w:ind w:left="284" w:hanging="284"/>
        <w:jc w:val="both"/>
        <w:rPr>
          <w:rFonts w:ascii="Tahoma" w:hAnsi="Tahoma" w:cs="Tahoma"/>
          <w:sz w:val="21"/>
          <w:szCs w:val="21"/>
          <w:lang w:eastAsia="zh-CN"/>
        </w:rPr>
      </w:pPr>
      <w:r w:rsidRPr="00847145">
        <w:rPr>
          <w:rFonts w:ascii="Tahoma" w:hAnsi="Tahoma" w:cs="Tahoma"/>
          <w:sz w:val="21"/>
          <w:szCs w:val="21"/>
        </w:rPr>
        <w:t>Údaje</w:t>
      </w:r>
      <w:r w:rsidRPr="00847145">
        <w:rPr>
          <w:rFonts w:ascii="Tahoma" w:hAnsi="Tahoma" w:cs="Tahoma"/>
          <w:sz w:val="21"/>
          <w:szCs w:val="21"/>
          <w:lang w:eastAsia="zh-CN"/>
        </w:rPr>
        <w:t>, týkající se identifikace smluvních stran uvedené ve smlouvě souhlasí se skutečným stavem. Smluvní strany jsou povinny změny těchto údajů oznámit bez prodlení druhé smluvní straně</w:t>
      </w:r>
      <w:r w:rsidR="00F8101D">
        <w:rPr>
          <w:rFonts w:ascii="Tahoma" w:hAnsi="Tahoma" w:cs="Tahoma"/>
          <w:sz w:val="21"/>
          <w:szCs w:val="21"/>
          <w:lang w:eastAsia="zh-CN"/>
        </w:rPr>
        <w:t>.</w:t>
      </w:r>
    </w:p>
    <w:p w:rsidR="00F8101D" w:rsidRPr="00F8101D" w:rsidRDefault="00F8101D" w:rsidP="00F8101D">
      <w:pPr>
        <w:numPr>
          <w:ilvl w:val="0"/>
          <w:numId w:val="60"/>
        </w:numPr>
        <w:spacing w:before="120" w:after="120"/>
        <w:ind w:left="284" w:hanging="284"/>
        <w:jc w:val="both"/>
        <w:rPr>
          <w:rFonts w:ascii="Tahoma" w:hAnsi="Tahoma" w:cs="Tahoma"/>
          <w:sz w:val="21"/>
          <w:szCs w:val="21"/>
          <w:lang w:eastAsia="zh-CN"/>
        </w:rPr>
      </w:pPr>
      <w:r w:rsidRPr="00F8101D">
        <w:rPr>
          <w:rFonts w:ascii="Tahoma" w:hAnsi="Tahoma" w:cs="Tahoma"/>
          <w:sz w:val="21"/>
          <w:szCs w:val="21"/>
          <w:lang w:eastAsia="zh-CN"/>
        </w:rPr>
        <w:t>Tento projekt je spolufinancován z prostředků Národní sportovní agentury, v rámci specifické výzvy 19/2025, programu 162 52 Regionální sportovní infrastruktura 2020-2026. Účastník je povinen dodržet parametry této výzvy.</w:t>
      </w:r>
    </w:p>
    <w:p w:rsidR="002F486C" w:rsidRDefault="00847145" w:rsidP="00BA3496">
      <w:pPr>
        <w:numPr>
          <w:ilvl w:val="0"/>
          <w:numId w:val="60"/>
        </w:numPr>
        <w:spacing w:before="120" w:after="120"/>
        <w:ind w:left="284" w:hanging="284"/>
        <w:jc w:val="both"/>
        <w:rPr>
          <w:rFonts w:ascii="Tahoma" w:hAnsi="Tahoma" w:cs="Tahoma"/>
          <w:sz w:val="21"/>
          <w:szCs w:val="21"/>
          <w:lang w:eastAsia="cs-CZ"/>
        </w:rPr>
      </w:pPr>
      <w:r w:rsidRPr="00847145">
        <w:rPr>
          <w:rFonts w:ascii="Tahoma" w:hAnsi="Tahoma" w:cs="Tahoma"/>
          <w:sz w:val="21"/>
          <w:szCs w:val="21"/>
          <w:lang w:eastAsia="zh-CN"/>
        </w:rPr>
        <w:t>Veškeré změny smlouvy jsou možné jen prostřednictvím písemných číslovaných dodatků podepsaných oběma smluvními stranami; z</w:t>
      </w:r>
      <w:r w:rsidRPr="00847145">
        <w:rPr>
          <w:rFonts w:ascii="Tahoma" w:hAnsi="Tahoma" w:cs="Tahoma"/>
          <w:spacing w:val="-4"/>
          <w:sz w:val="21"/>
          <w:szCs w:val="21"/>
        </w:rPr>
        <w:t>a písemnou formu nebude pro tento účel považována výměna e-mailových či jiných elektronických zpráv</w:t>
      </w:r>
      <w:r w:rsidRPr="00847145">
        <w:rPr>
          <w:rFonts w:ascii="Tahoma" w:hAnsi="Tahoma" w:cs="Tahoma"/>
          <w:sz w:val="21"/>
          <w:szCs w:val="21"/>
          <w:lang w:eastAsia="zh-CN"/>
        </w:rPr>
        <w:t>.</w:t>
      </w:r>
    </w:p>
    <w:p w:rsidR="00847145" w:rsidRDefault="00847145" w:rsidP="00BA3496">
      <w:pPr>
        <w:numPr>
          <w:ilvl w:val="0"/>
          <w:numId w:val="60"/>
        </w:numPr>
        <w:spacing w:before="120" w:after="120"/>
        <w:ind w:left="284" w:hanging="284"/>
        <w:jc w:val="both"/>
        <w:rPr>
          <w:rFonts w:ascii="Tahoma" w:hAnsi="Tahoma" w:cs="Tahoma"/>
          <w:sz w:val="21"/>
          <w:szCs w:val="21"/>
          <w:lang w:eastAsia="cs-CZ"/>
        </w:rPr>
      </w:pPr>
      <w:r w:rsidRPr="00847145">
        <w:rPr>
          <w:rFonts w:ascii="Tahoma" w:hAnsi="Tahoma" w:cs="Tahoma"/>
          <w:sz w:val="21"/>
          <w:szCs w:val="21"/>
          <w:lang w:eastAsia="cs-CZ"/>
        </w:rPr>
        <w:t>Postoupení smlouvy není přípustné.</w:t>
      </w:r>
    </w:p>
    <w:p w:rsidR="002A2381" w:rsidRPr="00847145" w:rsidRDefault="002A2381" w:rsidP="00BA3496">
      <w:pPr>
        <w:numPr>
          <w:ilvl w:val="0"/>
          <w:numId w:val="60"/>
        </w:numPr>
        <w:spacing w:before="120" w:after="120"/>
        <w:ind w:left="284" w:hanging="284"/>
        <w:jc w:val="both"/>
        <w:rPr>
          <w:rFonts w:ascii="Tahoma" w:hAnsi="Tahoma" w:cs="Tahoma"/>
          <w:sz w:val="21"/>
          <w:szCs w:val="21"/>
          <w:lang w:eastAsia="cs-CZ"/>
        </w:rPr>
      </w:pPr>
      <w:r>
        <w:rPr>
          <w:rFonts w:ascii="Tahoma" w:hAnsi="Tahoma" w:cs="Tahoma"/>
          <w:sz w:val="21"/>
          <w:szCs w:val="21"/>
        </w:rPr>
        <w:t>Z</w:t>
      </w:r>
      <w:r w:rsidR="002906F4">
        <w:rPr>
          <w:rFonts w:ascii="Tahoma" w:hAnsi="Tahoma" w:cs="Tahoma"/>
          <w:sz w:val="21"/>
          <w:szCs w:val="21"/>
        </w:rPr>
        <w:t>hotovitel je povinen předkládat objednateli týdenní plán</w:t>
      </w:r>
      <w:r>
        <w:rPr>
          <w:rFonts w:ascii="Tahoma" w:hAnsi="Tahoma" w:cs="Tahoma"/>
          <w:sz w:val="21"/>
          <w:szCs w:val="21"/>
        </w:rPr>
        <w:t xml:space="preserve"> prací vždy před zahájením pracovního týdne;</w:t>
      </w:r>
    </w:p>
    <w:p w:rsidR="00847145" w:rsidRPr="00847145" w:rsidRDefault="00847145" w:rsidP="00BA3496">
      <w:pPr>
        <w:numPr>
          <w:ilvl w:val="0"/>
          <w:numId w:val="60"/>
        </w:numPr>
        <w:spacing w:before="120" w:after="120"/>
        <w:ind w:left="284" w:hanging="284"/>
        <w:jc w:val="both"/>
        <w:rPr>
          <w:rFonts w:ascii="Tahoma" w:hAnsi="Tahoma" w:cs="Tahoma"/>
          <w:spacing w:val="-4"/>
          <w:sz w:val="21"/>
          <w:szCs w:val="21"/>
        </w:rPr>
      </w:pPr>
      <w:r w:rsidRPr="00847145">
        <w:rPr>
          <w:rFonts w:ascii="Tahoma" w:hAnsi="Tahoma" w:cs="Tahoma"/>
          <w:spacing w:val="-4"/>
          <w:sz w:val="21"/>
          <w:szCs w:val="21"/>
        </w:rPr>
        <w:t>V případech, kdy to zákon nebo tato smlouva připouští, je objednatel oprávněn od této smlouvy odstoupit bez časového omezení ve vztahu k okamžiku, kdy k důvodu, pro který objednatel může od smlouvy odstoupit, došlo.</w:t>
      </w:r>
    </w:p>
    <w:p w:rsidR="005360A3" w:rsidRPr="00847145" w:rsidRDefault="005360A3" w:rsidP="00BA3496">
      <w:pPr>
        <w:numPr>
          <w:ilvl w:val="0"/>
          <w:numId w:val="60"/>
        </w:numPr>
        <w:spacing w:before="120" w:after="120"/>
        <w:ind w:left="284" w:hanging="284"/>
        <w:jc w:val="both"/>
        <w:rPr>
          <w:rFonts w:ascii="Tahoma" w:hAnsi="Tahoma" w:cs="Tahoma"/>
          <w:sz w:val="21"/>
          <w:szCs w:val="21"/>
          <w:lang w:eastAsia="zh-CN"/>
        </w:rPr>
      </w:pPr>
      <w:r w:rsidRPr="00847145">
        <w:rPr>
          <w:rFonts w:ascii="Tahoma" w:hAnsi="Tahoma" w:cs="Tahoma"/>
          <w:sz w:val="21"/>
          <w:szCs w:val="21"/>
          <w:lang w:eastAsia="zh-CN"/>
        </w:rPr>
        <w:t xml:space="preserve">Smlouva se vyhotovuje ve </w:t>
      </w:r>
      <w:r>
        <w:rPr>
          <w:rFonts w:ascii="Tahoma" w:hAnsi="Tahoma" w:cs="Tahoma"/>
          <w:sz w:val="21"/>
          <w:szCs w:val="21"/>
          <w:lang w:eastAsia="zh-CN"/>
        </w:rPr>
        <w:t>1</w:t>
      </w:r>
      <w:r w:rsidRPr="00847145">
        <w:rPr>
          <w:rFonts w:ascii="Tahoma" w:hAnsi="Tahoma" w:cs="Tahoma"/>
          <w:sz w:val="21"/>
          <w:szCs w:val="21"/>
          <w:lang w:eastAsia="zh-CN"/>
        </w:rPr>
        <w:t xml:space="preserve"> vyhotovení</w:t>
      </w:r>
      <w:r>
        <w:rPr>
          <w:rFonts w:ascii="Tahoma" w:hAnsi="Tahoma" w:cs="Tahoma"/>
          <w:sz w:val="21"/>
          <w:szCs w:val="21"/>
          <w:lang w:eastAsia="zh-CN"/>
        </w:rPr>
        <w:t xml:space="preserve"> v digitální podobě; v případě, že smlouva bude uzavřena v listinné podobě, bude vyhotovena ve dvou stejnopisech pro každou smluvní stranu.</w:t>
      </w:r>
      <w:r w:rsidRPr="00847145">
        <w:rPr>
          <w:rFonts w:ascii="Tahoma" w:hAnsi="Tahoma" w:cs="Tahoma"/>
          <w:sz w:val="21"/>
          <w:szCs w:val="21"/>
          <w:lang w:eastAsia="zh-CN"/>
        </w:rPr>
        <w:t xml:space="preserve"> </w:t>
      </w:r>
    </w:p>
    <w:p w:rsidR="00847145" w:rsidRDefault="00847145" w:rsidP="00BA3496">
      <w:pPr>
        <w:numPr>
          <w:ilvl w:val="0"/>
          <w:numId w:val="60"/>
        </w:numPr>
        <w:spacing w:before="120" w:after="120"/>
        <w:ind w:left="284" w:hanging="284"/>
        <w:jc w:val="both"/>
        <w:rPr>
          <w:rFonts w:ascii="Tahoma" w:hAnsi="Tahoma" w:cs="Tahoma"/>
          <w:sz w:val="21"/>
          <w:szCs w:val="21"/>
          <w:lang w:eastAsia="zh-CN"/>
        </w:rPr>
      </w:pPr>
      <w:r w:rsidRPr="00847145">
        <w:rPr>
          <w:rFonts w:ascii="Tahoma" w:hAnsi="Tahoma" w:cs="Tahoma"/>
          <w:sz w:val="21"/>
          <w:szCs w:val="21"/>
          <w:lang w:eastAsia="zh-CN"/>
        </w:rPr>
        <w:t xml:space="preserve">Dle uzavřené smlouvy je objednatel oprávněn započítat jakoukoli svou pohledávku vůči zhotoviteli vzniklou na základě této smlouvy nebo v souvislosti s ní oproti jakékoliv pohledávce zhotovitele vzniklé dle této smlouvy nebo v souvislosti s ní. </w:t>
      </w:r>
    </w:p>
    <w:p w:rsidR="002F486C" w:rsidRPr="002F486C" w:rsidRDefault="002F486C" w:rsidP="00BA3496">
      <w:pPr>
        <w:numPr>
          <w:ilvl w:val="0"/>
          <w:numId w:val="60"/>
        </w:numPr>
        <w:spacing w:before="120" w:after="120"/>
        <w:ind w:left="284" w:hanging="284"/>
        <w:jc w:val="both"/>
        <w:rPr>
          <w:rFonts w:ascii="Tahoma" w:hAnsi="Tahoma" w:cs="Tahoma"/>
          <w:sz w:val="21"/>
          <w:szCs w:val="21"/>
          <w:lang w:eastAsia="zh-CN"/>
        </w:rPr>
      </w:pPr>
      <w:r w:rsidRPr="002F486C">
        <w:rPr>
          <w:rFonts w:ascii="Tahoma" w:hAnsi="Tahoma" w:cs="Tahoma"/>
          <w:sz w:val="21"/>
          <w:szCs w:val="21"/>
          <w:lang w:eastAsia="zh-CN"/>
        </w:rPr>
        <w:t xml:space="preserve">Tato smlouva o dílo je uzavřena na základě rozhodnutí </w:t>
      </w:r>
      <w:r w:rsidR="0000581D">
        <w:rPr>
          <w:rFonts w:ascii="Tahoma" w:hAnsi="Tahoma" w:cs="Tahoma"/>
          <w:sz w:val="21"/>
          <w:szCs w:val="21"/>
          <w:lang w:eastAsia="zh-CN"/>
        </w:rPr>
        <w:t>..</w:t>
      </w:r>
      <w:r w:rsidRPr="002F486C">
        <w:rPr>
          <w:rFonts w:ascii="Tahoma" w:hAnsi="Tahoma" w:cs="Tahoma"/>
          <w:sz w:val="21"/>
          <w:szCs w:val="21"/>
          <w:lang w:eastAsia="zh-CN"/>
        </w:rPr>
        <w:t>. s</w:t>
      </w:r>
      <w:r>
        <w:rPr>
          <w:rFonts w:ascii="Tahoma" w:hAnsi="Tahoma" w:cs="Tahoma"/>
          <w:sz w:val="21"/>
          <w:szCs w:val="21"/>
          <w:lang w:eastAsia="zh-CN"/>
        </w:rPr>
        <w:t xml:space="preserve">chůze Rady města Frýdku-Místku </w:t>
      </w:r>
      <w:r w:rsidRPr="002F486C">
        <w:rPr>
          <w:rFonts w:ascii="Tahoma" w:hAnsi="Tahoma" w:cs="Tahoma"/>
          <w:sz w:val="21"/>
          <w:szCs w:val="21"/>
          <w:lang w:eastAsia="zh-CN"/>
        </w:rPr>
        <w:t xml:space="preserve">ze dne </w:t>
      </w:r>
      <w:r w:rsidR="0000581D">
        <w:rPr>
          <w:rFonts w:ascii="Tahoma" w:hAnsi="Tahoma" w:cs="Tahoma"/>
          <w:sz w:val="21"/>
          <w:szCs w:val="21"/>
          <w:lang w:eastAsia="zh-CN"/>
        </w:rPr>
        <w:t>……….</w:t>
      </w:r>
    </w:p>
    <w:p w:rsidR="002F486C" w:rsidRPr="002F486C" w:rsidRDefault="002F486C" w:rsidP="00F8101D">
      <w:pPr>
        <w:numPr>
          <w:ilvl w:val="0"/>
          <w:numId w:val="60"/>
        </w:numPr>
        <w:spacing w:before="120" w:after="120"/>
        <w:ind w:left="284" w:hanging="426"/>
        <w:jc w:val="both"/>
        <w:rPr>
          <w:rFonts w:ascii="Tahoma" w:hAnsi="Tahoma" w:cs="Tahoma"/>
          <w:sz w:val="21"/>
          <w:szCs w:val="21"/>
          <w:lang w:eastAsia="zh-CN"/>
        </w:rPr>
      </w:pPr>
      <w:r w:rsidRPr="002F486C">
        <w:rPr>
          <w:rFonts w:ascii="Tahoma" w:hAnsi="Tahoma" w:cs="Tahoma"/>
          <w:sz w:val="21"/>
          <w:szCs w:val="21"/>
          <w:lang w:eastAsia="zh-CN"/>
        </w:rPr>
        <w:t>Objednatel jako osoba uvedená v ustanovení § 2 odst. 1 zákona č. 340/2015 Sb., o zvláštních podmínkách účinnosti některých smluv, uveřejňování těchto smluv a o registru smluv (zákon o registru smluv), ve znění pozdějších předpisů, uveřejní tuto smlouvu způsobem dle tohoto zákona ve lhůtě 30 dnů od okamžiku uzavření.</w:t>
      </w:r>
    </w:p>
    <w:p w:rsidR="002F486C" w:rsidRPr="002F486C" w:rsidRDefault="002F486C" w:rsidP="00BA3496">
      <w:pPr>
        <w:numPr>
          <w:ilvl w:val="0"/>
          <w:numId w:val="60"/>
        </w:numPr>
        <w:spacing w:before="120" w:after="120"/>
        <w:ind w:left="284" w:hanging="426"/>
        <w:jc w:val="both"/>
        <w:rPr>
          <w:rFonts w:ascii="Tahoma" w:hAnsi="Tahoma" w:cs="Tahoma"/>
          <w:sz w:val="21"/>
          <w:szCs w:val="21"/>
          <w:lang w:eastAsia="zh-CN"/>
        </w:rPr>
      </w:pPr>
      <w:r w:rsidRPr="002F486C">
        <w:rPr>
          <w:rFonts w:ascii="Tahoma" w:hAnsi="Tahoma" w:cs="Tahoma"/>
          <w:sz w:val="21"/>
          <w:szCs w:val="21"/>
          <w:lang w:eastAsia="zh-CN"/>
        </w:rPr>
        <w:t>Smlouva nabývá účinnosti okamžikem zveřejnění v registru smluv dle tohoto ujednání.</w:t>
      </w:r>
    </w:p>
    <w:p w:rsidR="002F486C" w:rsidRDefault="002F486C" w:rsidP="00BA3496">
      <w:pPr>
        <w:numPr>
          <w:ilvl w:val="0"/>
          <w:numId w:val="60"/>
        </w:numPr>
        <w:spacing w:before="120" w:after="120"/>
        <w:ind w:left="284" w:hanging="426"/>
        <w:jc w:val="both"/>
        <w:rPr>
          <w:rFonts w:ascii="Tahoma" w:hAnsi="Tahoma" w:cs="Tahoma"/>
          <w:sz w:val="21"/>
          <w:szCs w:val="21"/>
          <w:lang w:eastAsia="zh-CN"/>
        </w:rPr>
      </w:pPr>
      <w:r w:rsidRPr="002F486C">
        <w:rPr>
          <w:rFonts w:ascii="Tahoma" w:hAnsi="Tahoma" w:cs="Tahoma"/>
          <w:sz w:val="21"/>
          <w:szCs w:val="21"/>
          <w:lang w:eastAsia="zh-CN"/>
        </w:rPr>
        <w:t xml:space="preserve">Zhotovitel bere na vědomí a výslovně souhlasí s tím, že smlouva včetně příloh a případných dodatků bude </w:t>
      </w:r>
      <w:r>
        <w:rPr>
          <w:rFonts w:ascii="Tahoma" w:hAnsi="Tahoma" w:cs="Tahoma"/>
          <w:sz w:val="21"/>
          <w:szCs w:val="21"/>
          <w:lang w:eastAsia="zh-CN"/>
        </w:rPr>
        <w:t>zveřejněna</w:t>
      </w:r>
      <w:r w:rsidRPr="002F486C">
        <w:rPr>
          <w:rFonts w:ascii="Tahoma" w:hAnsi="Tahoma" w:cs="Tahoma"/>
          <w:sz w:val="21"/>
          <w:szCs w:val="21"/>
          <w:lang w:eastAsia="zh-CN"/>
        </w:rPr>
        <w:t xml:space="preserve"> na profilu zadavatele. </w:t>
      </w:r>
    </w:p>
    <w:p w:rsidR="00D063D4" w:rsidRPr="00D063D4" w:rsidRDefault="00D063D4" w:rsidP="00BA3496">
      <w:pPr>
        <w:numPr>
          <w:ilvl w:val="0"/>
          <w:numId w:val="60"/>
        </w:numPr>
        <w:spacing w:before="120" w:after="120"/>
        <w:ind w:left="284" w:hanging="426"/>
        <w:jc w:val="both"/>
        <w:rPr>
          <w:rFonts w:ascii="Tahoma" w:hAnsi="Tahoma" w:cs="Tahoma"/>
          <w:sz w:val="21"/>
          <w:szCs w:val="21"/>
          <w:lang w:eastAsia="zh-CN"/>
        </w:rPr>
      </w:pPr>
      <w:r w:rsidRPr="00D063D4">
        <w:rPr>
          <w:rFonts w:ascii="Tahoma" w:hAnsi="Tahoma" w:cs="Tahoma"/>
          <w:sz w:val="21"/>
          <w:szCs w:val="21"/>
          <w:lang w:eastAsia="zh-CN"/>
        </w:rPr>
        <w:t>Osobní údaje uvedené v této smlouvě jsou zpracovávány v souladu s nařízením Evropského parlamentu a Rady (EU) 2016/679 ze dne 27. dubna 2016 o ochraně fyzických osob v souvislosti se zpracováním osobních údajů a o volném pohybu těchto údajů a o zrušení směrnice 95/46/ES (obecné nařízení o ochraně osobních údajů). Informace o zpracování osobních údajů a právech subjektu údajů jsou zveřejněny na stránkách www.frydekmistek.cz.</w:t>
      </w:r>
    </w:p>
    <w:p w:rsidR="00847145" w:rsidRPr="00847145" w:rsidRDefault="002F486C" w:rsidP="00847145">
      <w:pPr>
        <w:pStyle w:val="Odstavecseseznamem"/>
        <w:ind w:left="284"/>
        <w:jc w:val="both"/>
        <w:rPr>
          <w:rFonts w:ascii="Tahoma" w:hAnsi="Tahoma" w:cs="Tahoma"/>
          <w:sz w:val="21"/>
          <w:szCs w:val="21"/>
        </w:rPr>
      </w:pPr>
      <w:r>
        <w:rPr>
          <w:rFonts w:ascii="Tahoma" w:hAnsi="Tahoma" w:cs="Tahoma"/>
          <w:sz w:val="21"/>
          <w:szCs w:val="21"/>
        </w:rPr>
        <w:t>Příloha</w:t>
      </w:r>
      <w:r w:rsidR="00847145" w:rsidRPr="00847145">
        <w:rPr>
          <w:rFonts w:ascii="Tahoma" w:hAnsi="Tahoma" w:cs="Tahoma"/>
          <w:sz w:val="21"/>
          <w:szCs w:val="21"/>
        </w:rPr>
        <w:t xml:space="preserve"> smlouvy:</w:t>
      </w:r>
    </w:p>
    <w:p w:rsidR="00847145" w:rsidRPr="00847145" w:rsidRDefault="00847145" w:rsidP="00847145">
      <w:pPr>
        <w:pStyle w:val="Odstavecseseznamem"/>
        <w:ind w:left="284"/>
        <w:jc w:val="both"/>
        <w:rPr>
          <w:rFonts w:ascii="Tahoma" w:hAnsi="Tahoma" w:cs="Tahoma"/>
          <w:sz w:val="21"/>
          <w:szCs w:val="21"/>
        </w:rPr>
      </w:pPr>
    </w:p>
    <w:p w:rsidR="003B230B" w:rsidRDefault="003B230B" w:rsidP="003B230B">
      <w:pPr>
        <w:pStyle w:val="Smlouva-slo"/>
        <w:keepNext/>
        <w:keepLines/>
        <w:widowControl/>
        <w:tabs>
          <w:tab w:val="left" w:pos="1701"/>
        </w:tabs>
        <w:spacing w:before="60" w:line="240" w:lineRule="auto"/>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Pr>
          <w:rFonts w:ascii="Tahoma" w:hAnsi="Tahoma" w:cs="Tahoma"/>
          <w:sz w:val="22"/>
          <w:szCs w:val="22"/>
        </w:rPr>
        <w:t>Souhrnný rozpočet stavby</w:t>
      </w:r>
    </w:p>
    <w:p w:rsidR="00847145" w:rsidRPr="00847145" w:rsidRDefault="00847145" w:rsidP="00847145">
      <w:pPr>
        <w:pStyle w:val="Odstavecseseznamem"/>
        <w:ind w:left="284"/>
        <w:jc w:val="both"/>
        <w:rPr>
          <w:rFonts w:ascii="Tahoma" w:hAnsi="Tahoma" w:cs="Tahoma"/>
          <w:sz w:val="21"/>
          <w:szCs w:val="21"/>
        </w:rPr>
      </w:pPr>
    </w:p>
    <w:p w:rsidR="00847145" w:rsidRPr="00847145" w:rsidRDefault="00847145" w:rsidP="00847145">
      <w:pPr>
        <w:pStyle w:val="Odstavecseseznamem"/>
        <w:ind w:left="992"/>
        <w:jc w:val="both"/>
        <w:rPr>
          <w:rFonts w:ascii="Tahoma" w:hAnsi="Tahoma" w:cs="Tahoma"/>
          <w:sz w:val="21"/>
          <w:szCs w:val="21"/>
        </w:rPr>
      </w:pPr>
    </w:p>
    <w:p w:rsidR="00847145" w:rsidRPr="00365CFB" w:rsidRDefault="00847145" w:rsidP="00365CFB">
      <w:pPr>
        <w:jc w:val="both"/>
        <w:rPr>
          <w:rFonts w:ascii="Tahoma" w:hAnsi="Tahoma" w:cs="Tahoma"/>
          <w:b/>
          <w:sz w:val="21"/>
          <w:szCs w:val="21"/>
        </w:rPr>
      </w:pPr>
      <w:r w:rsidRPr="00365CFB">
        <w:rPr>
          <w:rFonts w:ascii="Tahoma" w:hAnsi="Tahoma" w:cs="Tahoma"/>
          <w:b/>
          <w:sz w:val="21"/>
          <w:szCs w:val="21"/>
        </w:rPr>
        <w:lastRenderedPageBreak/>
        <w:t>Za objednatele:</w:t>
      </w:r>
      <w:r w:rsidRPr="00365CFB">
        <w:rPr>
          <w:rFonts w:ascii="Tahoma" w:hAnsi="Tahoma" w:cs="Tahoma"/>
          <w:b/>
          <w:sz w:val="21"/>
          <w:szCs w:val="21"/>
        </w:rPr>
        <w:tab/>
      </w:r>
      <w:r w:rsidRPr="00365CFB">
        <w:rPr>
          <w:rFonts w:ascii="Tahoma" w:hAnsi="Tahoma" w:cs="Tahoma"/>
          <w:b/>
          <w:sz w:val="21"/>
          <w:szCs w:val="21"/>
        </w:rPr>
        <w:tab/>
      </w:r>
      <w:r w:rsidR="00365CFB">
        <w:rPr>
          <w:rFonts w:ascii="Tahoma" w:hAnsi="Tahoma" w:cs="Tahoma"/>
          <w:b/>
          <w:sz w:val="21"/>
          <w:szCs w:val="21"/>
        </w:rPr>
        <w:t xml:space="preserve">                                             </w:t>
      </w:r>
      <w:r w:rsidRPr="00365CFB">
        <w:rPr>
          <w:rFonts w:ascii="Tahoma" w:hAnsi="Tahoma" w:cs="Tahoma"/>
          <w:b/>
          <w:sz w:val="21"/>
          <w:szCs w:val="21"/>
        </w:rPr>
        <w:t>Za zhotovitele:</w:t>
      </w:r>
    </w:p>
    <w:p w:rsidR="00847145" w:rsidRPr="00847145" w:rsidRDefault="00847145" w:rsidP="00AB2C2E">
      <w:pPr>
        <w:pStyle w:val="Nadpis2"/>
        <w:rPr>
          <w:rFonts w:ascii="Tahoma" w:hAnsi="Tahoma" w:cs="Tahoma"/>
          <w:b w:val="0"/>
          <w:sz w:val="21"/>
          <w:szCs w:val="21"/>
        </w:rPr>
      </w:pPr>
      <w:r w:rsidRPr="00847145">
        <w:rPr>
          <w:rFonts w:ascii="Tahoma" w:hAnsi="Tahoma" w:cs="Tahoma"/>
          <w:b w:val="0"/>
          <w:sz w:val="21"/>
          <w:szCs w:val="21"/>
        </w:rPr>
        <w:t>Ve Frýdku-Místku</w:t>
      </w:r>
      <w:r w:rsidR="00AB2C2E">
        <w:rPr>
          <w:rFonts w:ascii="Tahoma" w:hAnsi="Tahoma" w:cs="Tahoma"/>
          <w:b w:val="0"/>
          <w:sz w:val="21"/>
          <w:szCs w:val="21"/>
        </w:rPr>
        <w:t>, dne……</w:t>
      </w:r>
      <w:proofErr w:type="gramStart"/>
      <w:r w:rsidR="00AB2C2E">
        <w:rPr>
          <w:rFonts w:ascii="Tahoma" w:hAnsi="Tahoma" w:cs="Tahoma"/>
          <w:b w:val="0"/>
          <w:sz w:val="21"/>
          <w:szCs w:val="21"/>
        </w:rPr>
        <w:t>…….</w:t>
      </w:r>
      <w:proofErr w:type="gramEnd"/>
      <w:r w:rsidR="00AB2C2E">
        <w:rPr>
          <w:rFonts w:ascii="Tahoma" w:hAnsi="Tahoma" w:cs="Tahoma"/>
          <w:b w:val="0"/>
          <w:sz w:val="21"/>
          <w:szCs w:val="21"/>
        </w:rPr>
        <w:t>.</w:t>
      </w:r>
      <w:r w:rsidRPr="00847145">
        <w:rPr>
          <w:rFonts w:ascii="Tahoma" w:hAnsi="Tahoma" w:cs="Tahoma"/>
          <w:b w:val="0"/>
          <w:sz w:val="21"/>
          <w:szCs w:val="21"/>
        </w:rPr>
        <w:t xml:space="preserve">                              </w:t>
      </w:r>
      <w:r w:rsidR="00AB2C2E">
        <w:rPr>
          <w:rFonts w:ascii="Tahoma" w:hAnsi="Tahoma" w:cs="Tahoma"/>
          <w:b w:val="0"/>
          <w:sz w:val="21"/>
          <w:szCs w:val="21"/>
        </w:rPr>
        <w:t xml:space="preserve">            </w:t>
      </w:r>
      <w:r w:rsidRPr="00847145">
        <w:rPr>
          <w:rFonts w:ascii="Tahoma" w:hAnsi="Tahoma" w:cs="Tahoma"/>
          <w:b w:val="0"/>
          <w:sz w:val="21"/>
          <w:szCs w:val="21"/>
        </w:rPr>
        <w:t xml:space="preserve">V </w:t>
      </w:r>
      <w:proofErr w:type="gramStart"/>
      <w:r w:rsidRPr="00847145">
        <w:rPr>
          <w:rFonts w:ascii="Tahoma" w:hAnsi="Tahoma" w:cs="Tahoma"/>
          <w:b w:val="0"/>
          <w:sz w:val="21"/>
          <w:szCs w:val="21"/>
        </w:rPr>
        <w:t>……</w:t>
      </w:r>
      <w:r w:rsidR="00AB2C2E">
        <w:rPr>
          <w:rFonts w:ascii="Tahoma" w:hAnsi="Tahoma" w:cs="Tahoma"/>
          <w:b w:val="0"/>
          <w:sz w:val="21"/>
          <w:szCs w:val="21"/>
        </w:rPr>
        <w:t>.</w:t>
      </w:r>
      <w:proofErr w:type="gramEnd"/>
      <w:r w:rsidR="00AB2C2E">
        <w:rPr>
          <w:rFonts w:ascii="Tahoma" w:hAnsi="Tahoma" w:cs="Tahoma"/>
          <w:b w:val="0"/>
          <w:sz w:val="21"/>
          <w:szCs w:val="21"/>
        </w:rPr>
        <w:t>., dne………</w:t>
      </w:r>
    </w:p>
    <w:p w:rsidR="00847145" w:rsidRPr="00847145" w:rsidRDefault="00847145" w:rsidP="00847145">
      <w:pPr>
        <w:pStyle w:val="Nadpis2"/>
        <w:rPr>
          <w:rFonts w:ascii="Tahoma" w:hAnsi="Tahoma" w:cs="Tahoma"/>
          <w:b w:val="0"/>
          <w:sz w:val="21"/>
          <w:szCs w:val="21"/>
        </w:rPr>
      </w:pPr>
    </w:p>
    <w:p w:rsidR="00BA3496" w:rsidRDefault="00BA3496" w:rsidP="00BA3496">
      <w:pPr>
        <w:rPr>
          <w:lang w:eastAsia="cs-CZ"/>
        </w:rPr>
      </w:pPr>
    </w:p>
    <w:p w:rsidR="00BA3496" w:rsidRDefault="00BA3496" w:rsidP="00BA3496">
      <w:pPr>
        <w:rPr>
          <w:lang w:eastAsia="cs-CZ"/>
        </w:rPr>
      </w:pPr>
    </w:p>
    <w:p w:rsidR="00BA3496" w:rsidRDefault="00BA3496" w:rsidP="00BA3496">
      <w:pPr>
        <w:rPr>
          <w:lang w:eastAsia="cs-CZ"/>
        </w:rPr>
      </w:pPr>
    </w:p>
    <w:p w:rsidR="00BA3496" w:rsidRPr="00BA3496" w:rsidRDefault="00BA3496" w:rsidP="00BA3496">
      <w:pPr>
        <w:rPr>
          <w:lang w:eastAsia="cs-CZ"/>
        </w:rPr>
      </w:pPr>
    </w:p>
    <w:p w:rsidR="00847145" w:rsidRPr="00847145" w:rsidRDefault="00847145" w:rsidP="00847145">
      <w:pPr>
        <w:pStyle w:val="Nadpis2"/>
        <w:rPr>
          <w:rFonts w:ascii="Tahoma" w:hAnsi="Tahoma" w:cs="Tahoma"/>
          <w:b w:val="0"/>
          <w:sz w:val="21"/>
          <w:szCs w:val="21"/>
        </w:rPr>
      </w:pPr>
      <w:r w:rsidRPr="00847145">
        <w:rPr>
          <w:rFonts w:ascii="Tahoma" w:hAnsi="Tahoma" w:cs="Tahoma"/>
          <w:b w:val="0"/>
          <w:sz w:val="21"/>
          <w:szCs w:val="21"/>
        </w:rPr>
        <w:t>______________</w:t>
      </w:r>
      <w:r w:rsidR="000E15A6">
        <w:rPr>
          <w:rFonts w:ascii="Tahoma" w:hAnsi="Tahoma" w:cs="Tahoma"/>
          <w:b w:val="0"/>
          <w:sz w:val="21"/>
          <w:szCs w:val="21"/>
        </w:rPr>
        <w:t>________</w:t>
      </w:r>
      <w:r w:rsidRPr="00847145">
        <w:rPr>
          <w:rFonts w:ascii="Tahoma" w:hAnsi="Tahoma" w:cs="Tahoma"/>
          <w:b w:val="0"/>
          <w:sz w:val="21"/>
          <w:szCs w:val="21"/>
        </w:rPr>
        <w:t>_</w:t>
      </w:r>
      <w:r w:rsidRPr="00847145">
        <w:rPr>
          <w:rFonts w:ascii="Tahoma" w:hAnsi="Tahoma" w:cs="Tahoma"/>
          <w:b w:val="0"/>
          <w:sz w:val="21"/>
          <w:szCs w:val="21"/>
        </w:rPr>
        <w:tab/>
      </w:r>
      <w:r w:rsidRPr="00847145">
        <w:rPr>
          <w:rFonts w:ascii="Tahoma" w:hAnsi="Tahoma" w:cs="Tahoma"/>
          <w:b w:val="0"/>
          <w:sz w:val="21"/>
          <w:szCs w:val="21"/>
        </w:rPr>
        <w:tab/>
        <w:t>__________________________</w:t>
      </w:r>
    </w:p>
    <w:p w:rsidR="00847145" w:rsidRPr="002F486C" w:rsidRDefault="004A61CA" w:rsidP="00847145">
      <w:pPr>
        <w:spacing w:after="0" w:line="240" w:lineRule="auto"/>
        <w:jc w:val="both"/>
        <w:rPr>
          <w:rFonts w:ascii="Tahoma" w:hAnsi="Tahoma" w:cs="Tahoma"/>
          <w:sz w:val="21"/>
          <w:szCs w:val="21"/>
        </w:rPr>
      </w:pPr>
      <w:r>
        <w:rPr>
          <w:rFonts w:ascii="Tahoma" w:hAnsi="Tahoma" w:cs="Tahoma"/>
          <w:sz w:val="21"/>
          <w:szCs w:val="21"/>
        </w:rPr>
        <w:t xml:space="preserve">              </w:t>
      </w:r>
      <w:r w:rsidR="00E52CEB">
        <w:rPr>
          <w:rFonts w:ascii="Tahoma" w:hAnsi="Tahoma" w:cs="Tahoma"/>
          <w:sz w:val="21"/>
          <w:szCs w:val="21"/>
        </w:rPr>
        <w:t xml:space="preserve">Petr </w:t>
      </w:r>
      <w:proofErr w:type="spellStart"/>
      <w:r w:rsidR="00E52CEB">
        <w:rPr>
          <w:rFonts w:ascii="Tahoma" w:hAnsi="Tahoma" w:cs="Tahoma"/>
          <w:sz w:val="21"/>
          <w:szCs w:val="21"/>
        </w:rPr>
        <w:t>Korč</w:t>
      </w:r>
      <w:proofErr w:type="spellEnd"/>
    </w:p>
    <w:p w:rsidR="001C53BC" w:rsidRPr="00847145" w:rsidRDefault="004A61CA" w:rsidP="00847145">
      <w:pPr>
        <w:rPr>
          <w:rFonts w:ascii="Tahoma" w:hAnsi="Tahoma" w:cs="Tahoma"/>
          <w:sz w:val="21"/>
          <w:szCs w:val="21"/>
        </w:rPr>
      </w:pPr>
      <w:r>
        <w:rPr>
          <w:rFonts w:ascii="Tahoma" w:hAnsi="Tahoma" w:cs="Tahoma"/>
          <w:sz w:val="21"/>
          <w:szCs w:val="21"/>
        </w:rPr>
        <w:t xml:space="preserve">               </w:t>
      </w:r>
      <w:r w:rsidR="002F486C">
        <w:rPr>
          <w:rFonts w:ascii="Tahoma" w:hAnsi="Tahoma" w:cs="Tahoma"/>
          <w:sz w:val="21"/>
          <w:szCs w:val="21"/>
        </w:rPr>
        <w:t>primátor</w:t>
      </w:r>
    </w:p>
    <w:sectPr w:rsidR="001C53BC" w:rsidRPr="00847145" w:rsidSect="00847145">
      <w:headerReference w:type="default" r:id="rId9"/>
      <w:footerReference w:type="default" r:id="rId10"/>
      <w:pgSz w:w="11906" w:h="16838"/>
      <w:pgMar w:top="851" w:right="851" w:bottom="426" w:left="851" w:header="397" w:footer="11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2BF72" w16cex:dateUtc="2021-07-09T10:28:00Z"/>
  <w16cex:commentExtensible w16cex:durableId="2492C003" w16cex:dateUtc="2021-07-09T10: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5A8" w:rsidRDefault="00C925A8" w:rsidP="00847145">
      <w:pPr>
        <w:spacing w:after="0" w:line="240" w:lineRule="auto"/>
      </w:pPr>
      <w:r>
        <w:separator/>
      </w:r>
    </w:p>
  </w:endnote>
  <w:endnote w:type="continuationSeparator" w:id="0">
    <w:p w:rsidR="00C925A8" w:rsidRDefault="00C925A8" w:rsidP="00847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ヒラギノ角ゴ Pro W3">
    <w:altName w:val="MS Gothic"/>
    <w:panose1 w:val="00000000000000000000"/>
    <w:charset w:val="80"/>
    <w:family w:val="auto"/>
    <w:notTrueType/>
    <w:pitch w:val="variable"/>
    <w:sig w:usb0="00000001" w:usb1="08070000" w:usb2="01000417" w:usb3="00000000" w:csb0="0002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601" w:rsidRPr="00FF2D32" w:rsidRDefault="002A4601" w:rsidP="00F8101D">
    <w:pPr>
      <w:pStyle w:val="Zpat"/>
      <w:tabs>
        <w:tab w:val="left" w:pos="375"/>
        <w:tab w:val="right" w:pos="10204"/>
      </w:tabs>
      <w:spacing w:after="0"/>
      <w:rPr>
        <w:rFonts w:ascii="Arial" w:hAnsi="Arial" w:cs="Arial"/>
        <w:iCs/>
        <w:sz w:val="18"/>
        <w:szCs w:val="18"/>
      </w:rPr>
    </w:pPr>
    <w:r>
      <w:rPr>
        <w:noProof/>
      </w:rPr>
      <w:drawing>
        <wp:inline distT="0" distB="0" distL="0" distR="0" wp14:anchorId="64E2757B" wp14:editId="23AA2687">
          <wp:extent cx="1556385" cy="781050"/>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6385" cy="781050"/>
                  </a:xfrm>
                  <a:prstGeom prst="rect">
                    <a:avLst/>
                  </a:prstGeom>
                  <a:noFill/>
                  <a:ln>
                    <a:noFill/>
                  </a:ln>
                </pic:spPr>
              </pic:pic>
            </a:graphicData>
          </a:graphic>
        </wp:inline>
      </w:drawing>
    </w:r>
  </w:p>
  <w:p w:rsidR="002A4601" w:rsidRDefault="002A4601" w:rsidP="001B66FE">
    <w:pPr>
      <w:pStyle w:val="Zpat"/>
      <w:tabs>
        <w:tab w:val="left" w:pos="375"/>
        <w:tab w:val="left" w:pos="759"/>
        <w:tab w:val="right" w:pos="10204"/>
      </w:tabs>
      <w:spacing w:after="0"/>
      <w:rPr>
        <w:rFonts w:ascii="Arial" w:hAnsi="Arial" w:cs="Arial"/>
        <w:sz w:val="18"/>
        <w:szCs w:val="18"/>
      </w:rPr>
    </w:pP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sidRPr="006F6C91">
      <w:rPr>
        <w:rFonts w:ascii="Arial" w:hAnsi="Arial" w:cs="Arial"/>
        <w:i/>
        <w:iCs/>
        <w:sz w:val="16"/>
        <w:szCs w:val="16"/>
      </w:rPr>
      <w:t xml:space="preserve"> </w:t>
    </w:r>
  </w:p>
  <w:p w:rsidR="002A4601" w:rsidRDefault="002A4601" w:rsidP="00847145">
    <w:pPr>
      <w:pStyle w:val="Zpat"/>
      <w:jc w:val="center"/>
      <w:rPr>
        <w:rFonts w:ascii="Arial" w:hAnsi="Arial" w:cs="Arial"/>
        <w:sz w:val="18"/>
        <w:szCs w:val="18"/>
      </w:rPr>
    </w:pPr>
  </w:p>
  <w:p w:rsidR="002A4601" w:rsidRPr="00DF064A" w:rsidRDefault="002A4601" w:rsidP="00E45637">
    <w:pPr>
      <w:pStyle w:val="Zpat"/>
      <w:jc w:val="right"/>
      <w:rPr>
        <w:rFonts w:ascii="Tahoma" w:hAnsi="Tahoma" w:cs="Tahoma"/>
        <w:i/>
        <w:sz w:val="18"/>
        <w:szCs w:val="18"/>
      </w:rPr>
    </w:pPr>
    <w:r w:rsidRPr="00DF064A">
      <w:rPr>
        <w:rFonts w:ascii="Tahoma" w:hAnsi="Tahoma" w:cs="Tahoma"/>
        <w:i/>
        <w:iCs/>
        <w:sz w:val="18"/>
        <w:szCs w:val="18"/>
      </w:rPr>
      <w:t xml:space="preserve">strana </w:t>
    </w:r>
    <w:r>
      <w:rPr>
        <w:rFonts w:ascii="Tahoma" w:hAnsi="Tahoma" w:cs="Tahoma"/>
        <w:i/>
        <w:iCs/>
        <w:sz w:val="18"/>
        <w:szCs w:val="18"/>
      </w:rPr>
      <w:t>(</w:t>
    </w:r>
    <w:r w:rsidRPr="00DF064A">
      <w:rPr>
        <w:rFonts w:ascii="Tahoma" w:hAnsi="Tahoma" w:cs="Tahoma"/>
        <w:i/>
        <w:iCs/>
        <w:sz w:val="18"/>
        <w:szCs w:val="18"/>
      </w:rPr>
      <w:fldChar w:fldCharType="begin"/>
    </w:r>
    <w:r w:rsidRPr="00DF064A">
      <w:rPr>
        <w:rFonts w:ascii="Tahoma" w:hAnsi="Tahoma" w:cs="Tahoma"/>
        <w:i/>
        <w:iCs/>
        <w:sz w:val="18"/>
        <w:szCs w:val="18"/>
      </w:rPr>
      <w:instrText xml:space="preserve"> PAGE </w:instrText>
    </w:r>
    <w:r w:rsidRPr="00DF064A">
      <w:rPr>
        <w:rFonts w:ascii="Tahoma" w:hAnsi="Tahoma" w:cs="Tahoma"/>
        <w:i/>
        <w:iCs/>
        <w:sz w:val="18"/>
        <w:szCs w:val="18"/>
      </w:rPr>
      <w:fldChar w:fldCharType="separate"/>
    </w:r>
    <w:r>
      <w:rPr>
        <w:rFonts w:ascii="Tahoma" w:hAnsi="Tahoma" w:cs="Tahoma"/>
        <w:i/>
        <w:iCs/>
        <w:noProof/>
        <w:sz w:val="18"/>
        <w:szCs w:val="18"/>
      </w:rPr>
      <w:t>21</w:t>
    </w:r>
    <w:r w:rsidRPr="00DF064A">
      <w:rPr>
        <w:rFonts w:ascii="Tahoma" w:hAnsi="Tahoma" w:cs="Tahoma"/>
        <w:i/>
        <w:iCs/>
        <w:sz w:val="18"/>
        <w:szCs w:val="18"/>
      </w:rPr>
      <w:fldChar w:fldCharType="end"/>
    </w:r>
    <w:r>
      <w:rPr>
        <w:rFonts w:ascii="Tahoma" w:hAnsi="Tahoma" w:cs="Tahoma"/>
        <w:i/>
        <w:iCs/>
        <w:sz w:val="18"/>
        <w:szCs w:val="18"/>
      </w:rPr>
      <w:t xml:space="preserve"> </w:t>
    </w:r>
    <w:r w:rsidRPr="00DF064A">
      <w:rPr>
        <w:rFonts w:ascii="Tahoma" w:hAnsi="Tahoma" w:cs="Tahoma"/>
        <w:i/>
        <w:iCs/>
        <w:sz w:val="18"/>
        <w:szCs w:val="18"/>
      </w:rPr>
      <w:t xml:space="preserve">celkem </w:t>
    </w:r>
    <w:r w:rsidRPr="00DF064A">
      <w:rPr>
        <w:rFonts w:ascii="Tahoma" w:hAnsi="Tahoma" w:cs="Tahoma"/>
        <w:i/>
        <w:iCs/>
        <w:sz w:val="18"/>
        <w:szCs w:val="18"/>
      </w:rPr>
      <w:fldChar w:fldCharType="begin"/>
    </w:r>
    <w:r w:rsidRPr="00DF064A">
      <w:rPr>
        <w:rFonts w:ascii="Tahoma" w:hAnsi="Tahoma" w:cs="Tahoma"/>
        <w:i/>
        <w:iCs/>
        <w:sz w:val="18"/>
        <w:szCs w:val="18"/>
      </w:rPr>
      <w:instrText xml:space="preserve"> NUMPAGES </w:instrText>
    </w:r>
    <w:r w:rsidRPr="00DF064A">
      <w:rPr>
        <w:rFonts w:ascii="Tahoma" w:hAnsi="Tahoma" w:cs="Tahoma"/>
        <w:i/>
        <w:iCs/>
        <w:sz w:val="18"/>
        <w:szCs w:val="18"/>
      </w:rPr>
      <w:fldChar w:fldCharType="separate"/>
    </w:r>
    <w:r>
      <w:rPr>
        <w:rFonts w:ascii="Tahoma" w:hAnsi="Tahoma" w:cs="Tahoma"/>
        <w:i/>
        <w:iCs/>
        <w:noProof/>
        <w:sz w:val="18"/>
        <w:szCs w:val="18"/>
      </w:rPr>
      <w:t>21</w:t>
    </w:r>
    <w:r w:rsidRPr="00DF064A">
      <w:rPr>
        <w:rFonts w:ascii="Tahoma" w:hAnsi="Tahoma" w:cs="Tahoma"/>
        <w:i/>
        <w:iCs/>
        <w:sz w:val="18"/>
        <w:szCs w:val="18"/>
      </w:rPr>
      <w:fldChar w:fldCharType="end"/>
    </w:r>
    <w:r w:rsidRPr="00DF064A">
      <w:rPr>
        <w:rFonts w:ascii="Tahoma" w:hAnsi="Tahoma" w:cs="Tahoma"/>
        <w:i/>
        <w:iCs/>
        <w:sz w:val="18"/>
        <w:szCs w:val="18"/>
      </w:rPr>
      <w:t>)</w:t>
    </w:r>
    <w:r w:rsidRPr="00FE2E7E">
      <w:rPr>
        <w:rFonts w:ascii="Tahoma" w:hAnsi="Tahoma" w:cs="Tahoma"/>
        <w:i/>
        <w:iCs/>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5A8" w:rsidRDefault="00C925A8" w:rsidP="00847145">
      <w:pPr>
        <w:spacing w:after="0" w:line="240" w:lineRule="auto"/>
      </w:pPr>
      <w:r>
        <w:separator/>
      </w:r>
    </w:p>
  </w:footnote>
  <w:footnote w:type="continuationSeparator" w:id="0">
    <w:p w:rsidR="00C925A8" w:rsidRDefault="00C925A8" w:rsidP="00847145">
      <w:pPr>
        <w:spacing w:after="0" w:line="240" w:lineRule="auto"/>
      </w:pPr>
      <w:r>
        <w:continuationSeparator/>
      </w:r>
    </w:p>
  </w:footnote>
  <w:footnote w:id="1">
    <w:p w:rsidR="002A4601" w:rsidRPr="00E86EA3" w:rsidRDefault="002A4601" w:rsidP="00E86EA3">
      <w:pPr>
        <w:rPr>
          <w:rFonts w:ascii="Tahoma" w:hAnsi="Tahoma" w:cs="Tahoma"/>
          <w:sz w:val="18"/>
          <w:szCs w:val="18"/>
        </w:rPr>
      </w:pPr>
      <w:r w:rsidRPr="00E86EA3">
        <w:rPr>
          <w:rStyle w:val="Znakapoznpodarou"/>
          <w:rFonts w:ascii="Tahoma" w:hAnsi="Tahoma" w:cs="Tahoma"/>
          <w:b/>
          <w:sz w:val="18"/>
          <w:szCs w:val="18"/>
        </w:rPr>
        <w:footnoteRef/>
      </w:r>
      <w:r w:rsidRPr="00E86EA3">
        <w:rPr>
          <w:rFonts w:ascii="Tahoma" w:hAnsi="Tahoma" w:cs="Tahoma"/>
          <w:sz w:val="18"/>
          <w:szCs w:val="18"/>
        </w:rPr>
        <w:t xml:space="preserve"> např. od společnosti ÚRS PRAHA, a.s., se sídlem Praha 10, Pražská 18, PSČ 10200, IČ 47115645 nebo RTS a.s. RTS, a.s. se sídlem Lazaretní 13, Brno PSČ 615 00, IČ 25533843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601" w:rsidRDefault="002A4601" w:rsidP="00847145">
    <w:pPr>
      <w:pStyle w:val="Zhlav"/>
      <w:spacing w:after="0" w:line="240" w:lineRule="auto"/>
      <w:jc w:val="right"/>
    </w:pPr>
  </w:p>
  <w:p w:rsidR="002A4601" w:rsidRPr="00847145" w:rsidRDefault="002A4601" w:rsidP="00847145">
    <w:pPr>
      <w:autoSpaceDE w:val="0"/>
      <w:autoSpaceDN w:val="0"/>
      <w:adjustRightInd w:val="0"/>
      <w:spacing w:after="0" w:line="240" w:lineRule="auto"/>
      <w:ind w:left="2126" w:hanging="2126"/>
      <w:jc w:val="both"/>
      <w:rPr>
        <w:rFonts w:ascii="Tahoma" w:hAnsi="Tahoma" w:cs="Tahoma"/>
        <w:bCs/>
        <w:i/>
        <w:sz w:val="18"/>
        <w:szCs w:val="18"/>
      </w:rPr>
    </w:pPr>
    <w:r w:rsidRPr="00847145">
      <w:rPr>
        <w:rFonts w:ascii="Tahoma" w:hAnsi="Tahoma" w:cs="Tahoma"/>
        <w:i/>
        <w:iCs/>
        <w:sz w:val="18"/>
        <w:szCs w:val="18"/>
      </w:rPr>
      <w:t xml:space="preserve">Název veřejné zakázky: </w:t>
    </w:r>
    <w:bookmarkStart w:id="16" w:name="_Hlk79130001"/>
    <w:r w:rsidRPr="004A54DC">
      <w:rPr>
        <w:rFonts w:ascii="Tahoma" w:hAnsi="Tahoma" w:cs="Tahoma"/>
        <w:i/>
        <w:iCs/>
        <w:sz w:val="18"/>
        <w:szCs w:val="18"/>
      </w:rPr>
      <w:t>Novostavba tělocvičny ZŠ F-M, ul. Jana Čapka 2555</w:t>
    </w:r>
  </w:p>
  <w:bookmarkEnd w:id="16"/>
  <w:p w:rsidR="002A4601" w:rsidRPr="00847145" w:rsidRDefault="002A4601" w:rsidP="00847145">
    <w:pPr>
      <w:pStyle w:val="Zhlav"/>
      <w:rPr>
        <w:rFonts w:ascii="Tahoma" w:hAnsi="Tahoma" w:cs="Tahoma"/>
        <w:sz w:val="18"/>
        <w:szCs w:val="18"/>
      </w:rPr>
    </w:pPr>
    <w:r w:rsidRPr="00847145">
      <w:rPr>
        <w:rFonts w:ascii="Tahoma" w:hAnsi="Tahoma" w:cs="Tahoma"/>
        <w:i/>
        <w:sz w:val="18"/>
        <w:szCs w:val="18"/>
      </w:rPr>
      <w:t>Číslo veřejné zakázky:</w:t>
    </w:r>
    <w:r>
      <w:rPr>
        <w:rFonts w:ascii="Tahoma" w:hAnsi="Tahoma" w:cs="Tahoma"/>
        <w:i/>
        <w:sz w:val="18"/>
        <w:szCs w:val="18"/>
      </w:rPr>
      <w:t xml:space="preserve"> P25V00000017</w:t>
    </w:r>
    <w:r w:rsidRPr="00847145">
      <w:rPr>
        <w:rFonts w:ascii="Tahoma" w:hAnsi="Tahoma" w:cs="Tahoma"/>
        <w:i/>
        <w:sz w:val="18"/>
        <w:szCs w:val="18"/>
      </w:rPr>
      <w:t xml:space="preserve">   </w:t>
    </w:r>
    <w:r w:rsidRPr="00847145">
      <w:rPr>
        <w:rFonts w:ascii="Tahoma" w:hAnsi="Tahoma" w:cs="Tahoma"/>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F423500"/>
    <w:name w:val="WW8Num3"/>
    <w:lvl w:ilvl="0">
      <w:start w:val="5"/>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0000005"/>
    <w:multiLevelType w:val="multilevel"/>
    <w:tmpl w:val="4D0ACAA4"/>
    <w:name w:val="WW8Num5"/>
    <w:lvl w:ilvl="0">
      <w:start w:val="2"/>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B"/>
    <w:multiLevelType w:val="multilevel"/>
    <w:tmpl w:val="E6863AEE"/>
    <w:name w:val="WW8Num113"/>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000000D"/>
    <w:multiLevelType w:val="multilevel"/>
    <w:tmpl w:val="6E183082"/>
    <w:name w:val="WW8Num13"/>
    <w:lvl w:ilvl="0">
      <w:start w:val="4"/>
      <w:numFmt w:val="decimal"/>
      <w:lvlText w:val="%1"/>
      <w:lvlJc w:val="left"/>
      <w:pPr>
        <w:tabs>
          <w:tab w:val="num" w:pos="360"/>
        </w:tabs>
        <w:ind w:left="360" w:hanging="360"/>
      </w:pPr>
      <w:rPr>
        <w:b w:val="0"/>
        <w:bCs w:val="0"/>
      </w:rPr>
    </w:lvl>
    <w:lvl w:ilvl="1">
      <w:start w:val="1"/>
      <w:numFmt w:val="decimal"/>
      <w:lvlText w:val="%2."/>
      <w:lvlJc w:val="left"/>
      <w:pPr>
        <w:tabs>
          <w:tab w:val="num" w:pos="360"/>
        </w:tabs>
        <w:ind w:left="360" w:hanging="360"/>
      </w:pPr>
      <w:rPr>
        <w:b w:val="0"/>
        <w:bCs w:val="0"/>
      </w:rPr>
    </w:lvl>
    <w:lvl w:ilvl="2">
      <w:start w:val="1"/>
      <w:numFmt w:val="decimal"/>
      <w:lvlText w:val="%1.%2.%3"/>
      <w:lvlJc w:val="left"/>
      <w:pPr>
        <w:tabs>
          <w:tab w:val="num" w:pos="720"/>
        </w:tabs>
        <w:ind w:left="720" w:hanging="720"/>
      </w:pPr>
      <w:rPr>
        <w:b w:val="0"/>
        <w:bCs w:val="0"/>
      </w:rPr>
    </w:lvl>
    <w:lvl w:ilvl="3">
      <w:start w:val="1"/>
      <w:numFmt w:val="decimal"/>
      <w:lvlText w:val="%1.%2.%3.%4"/>
      <w:lvlJc w:val="left"/>
      <w:pPr>
        <w:tabs>
          <w:tab w:val="num" w:pos="720"/>
        </w:tabs>
        <w:ind w:left="720" w:hanging="720"/>
      </w:pPr>
      <w:rPr>
        <w:b w:val="0"/>
        <w:bCs w:val="0"/>
      </w:rPr>
    </w:lvl>
    <w:lvl w:ilvl="4">
      <w:start w:val="1"/>
      <w:numFmt w:val="decimal"/>
      <w:lvlText w:val="%1.%2.%3.%4.%5"/>
      <w:lvlJc w:val="left"/>
      <w:pPr>
        <w:tabs>
          <w:tab w:val="num" w:pos="1080"/>
        </w:tabs>
        <w:ind w:left="1080" w:hanging="1080"/>
      </w:pPr>
      <w:rPr>
        <w:b w:val="0"/>
        <w:bCs w:val="0"/>
      </w:rPr>
    </w:lvl>
    <w:lvl w:ilvl="5">
      <w:start w:val="1"/>
      <w:numFmt w:val="decimal"/>
      <w:lvlText w:val="%1.%2.%3.%4.%5.%6"/>
      <w:lvlJc w:val="left"/>
      <w:pPr>
        <w:tabs>
          <w:tab w:val="num" w:pos="1080"/>
        </w:tabs>
        <w:ind w:left="1080" w:hanging="1080"/>
      </w:pPr>
      <w:rPr>
        <w:b w:val="0"/>
        <w:bCs w:val="0"/>
      </w:rPr>
    </w:lvl>
    <w:lvl w:ilvl="6">
      <w:start w:val="1"/>
      <w:numFmt w:val="decimal"/>
      <w:lvlText w:val="%1.%2.%3.%4.%5.%6.%7"/>
      <w:lvlJc w:val="left"/>
      <w:pPr>
        <w:tabs>
          <w:tab w:val="num" w:pos="1440"/>
        </w:tabs>
        <w:ind w:left="1440" w:hanging="1440"/>
      </w:pPr>
      <w:rPr>
        <w:b w:val="0"/>
        <w:bCs w:val="0"/>
      </w:rPr>
    </w:lvl>
    <w:lvl w:ilvl="7">
      <w:start w:val="1"/>
      <w:numFmt w:val="decimal"/>
      <w:lvlText w:val="%1.%2.%3.%4.%5.%6.%7.%8"/>
      <w:lvlJc w:val="left"/>
      <w:pPr>
        <w:tabs>
          <w:tab w:val="num" w:pos="1440"/>
        </w:tabs>
        <w:ind w:left="1440" w:hanging="1440"/>
      </w:pPr>
      <w:rPr>
        <w:b w:val="0"/>
        <w:bCs w:val="0"/>
      </w:rPr>
    </w:lvl>
    <w:lvl w:ilvl="8">
      <w:start w:val="1"/>
      <w:numFmt w:val="decimal"/>
      <w:lvlText w:val="%1.%2.%3.%4.%5.%6.%7.%8.%9"/>
      <w:lvlJc w:val="left"/>
      <w:pPr>
        <w:tabs>
          <w:tab w:val="num" w:pos="1440"/>
        </w:tabs>
        <w:ind w:left="1440" w:hanging="1440"/>
      </w:pPr>
      <w:rPr>
        <w:b w:val="0"/>
        <w:bCs w:val="0"/>
      </w:rPr>
    </w:lvl>
  </w:abstractNum>
  <w:abstractNum w:abstractNumId="4" w15:restartNumberingAfterBreak="0">
    <w:nsid w:val="05E7320E"/>
    <w:multiLevelType w:val="hybridMultilevel"/>
    <w:tmpl w:val="FC8896D6"/>
    <w:lvl w:ilvl="0" w:tplc="04050017">
      <w:start w:val="1"/>
      <w:numFmt w:val="lowerLetter"/>
      <w:lvlText w:val="%1)"/>
      <w:lvlJc w:val="left"/>
      <w:pPr>
        <w:ind w:left="1667" w:hanging="360"/>
      </w:pPr>
    </w:lvl>
    <w:lvl w:ilvl="1" w:tplc="04050017">
      <w:start w:val="1"/>
      <w:numFmt w:val="lowerLetter"/>
      <w:lvlText w:val="%2)"/>
      <w:lvlJc w:val="left"/>
      <w:pPr>
        <w:ind w:left="2387" w:hanging="360"/>
      </w:pPr>
    </w:lvl>
    <w:lvl w:ilvl="2" w:tplc="0405001B" w:tentative="1">
      <w:start w:val="1"/>
      <w:numFmt w:val="lowerRoman"/>
      <w:lvlText w:val="%3."/>
      <w:lvlJc w:val="right"/>
      <w:pPr>
        <w:ind w:left="3107" w:hanging="180"/>
      </w:pPr>
    </w:lvl>
    <w:lvl w:ilvl="3" w:tplc="0405000F" w:tentative="1">
      <w:start w:val="1"/>
      <w:numFmt w:val="decimal"/>
      <w:lvlText w:val="%4."/>
      <w:lvlJc w:val="left"/>
      <w:pPr>
        <w:ind w:left="3827" w:hanging="360"/>
      </w:pPr>
    </w:lvl>
    <w:lvl w:ilvl="4" w:tplc="04050019" w:tentative="1">
      <w:start w:val="1"/>
      <w:numFmt w:val="lowerLetter"/>
      <w:lvlText w:val="%5."/>
      <w:lvlJc w:val="left"/>
      <w:pPr>
        <w:ind w:left="4547" w:hanging="360"/>
      </w:pPr>
    </w:lvl>
    <w:lvl w:ilvl="5" w:tplc="0405001B" w:tentative="1">
      <w:start w:val="1"/>
      <w:numFmt w:val="lowerRoman"/>
      <w:lvlText w:val="%6."/>
      <w:lvlJc w:val="right"/>
      <w:pPr>
        <w:ind w:left="5267" w:hanging="180"/>
      </w:pPr>
    </w:lvl>
    <w:lvl w:ilvl="6" w:tplc="0405000F" w:tentative="1">
      <w:start w:val="1"/>
      <w:numFmt w:val="decimal"/>
      <w:lvlText w:val="%7."/>
      <w:lvlJc w:val="left"/>
      <w:pPr>
        <w:ind w:left="5987" w:hanging="360"/>
      </w:pPr>
    </w:lvl>
    <w:lvl w:ilvl="7" w:tplc="04050019" w:tentative="1">
      <w:start w:val="1"/>
      <w:numFmt w:val="lowerLetter"/>
      <w:lvlText w:val="%8."/>
      <w:lvlJc w:val="left"/>
      <w:pPr>
        <w:ind w:left="6707" w:hanging="360"/>
      </w:pPr>
    </w:lvl>
    <w:lvl w:ilvl="8" w:tplc="0405001B" w:tentative="1">
      <w:start w:val="1"/>
      <w:numFmt w:val="lowerRoman"/>
      <w:lvlText w:val="%9."/>
      <w:lvlJc w:val="right"/>
      <w:pPr>
        <w:ind w:left="7427" w:hanging="180"/>
      </w:pPr>
    </w:lvl>
  </w:abstractNum>
  <w:abstractNum w:abstractNumId="5" w15:restartNumberingAfterBreak="0">
    <w:nsid w:val="074F204E"/>
    <w:multiLevelType w:val="multilevel"/>
    <w:tmpl w:val="64F216B4"/>
    <w:lvl w:ilvl="0">
      <w:start w:val="3"/>
      <w:numFmt w:val="decimal"/>
      <w:lvlText w:val="%1"/>
      <w:lvlJc w:val="left"/>
      <w:pPr>
        <w:tabs>
          <w:tab w:val="num" w:pos="420"/>
        </w:tabs>
        <w:ind w:left="420" w:hanging="420"/>
      </w:pPr>
    </w:lvl>
    <w:lvl w:ilvl="1">
      <w:start w:val="1"/>
      <w:numFmt w:val="decimal"/>
      <w:lvlText w:val="%2."/>
      <w:lvlJc w:val="left"/>
      <w:pPr>
        <w:tabs>
          <w:tab w:val="num" w:pos="562"/>
        </w:tabs>
        <w:ind w:left="562" w:hanging="420"/>
      </w:pPr>
      <w:rPr>
        <w:b w:val="0"/>
        <w:b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4FE0CAE"/>
    <w:multiLevelType w:val="hybridMultilevel"/>
    <w:tmpl w:val="049E9D30"/>
    <w:lvl w:ilvl="0" w:tplc="705CF562">
      <w:start w:val="1"/>
      <w:numFmt w:val="lowerLetter"/>
      <w:lvlText w:val="%1)"/>
      <w:lvlJc w:val="left"/>
      <w:pPr>
        <w:ind w:left="720" w:hanging="360"/>
      </w:pPr>
      <w:rPr>
        <w:rFonts w:hint="default"/>
        <w:b w:val="0"/>
        <w:i w:val="0"/>
        <w:sz w:val="22"/>
        <w:szCs w:val="22"/>
      </w:rPr>
    </w:lvl>
    <w:lvl w:ilvl="1" w:tplc="A906CB3A">
      <w:start w:val="1"/>
      <w:numFmt w:val="lowerLetter"/>
      <w:lvlText w:val="%2)"/>
      <w:lvlJc w:val="left"/>
      <w:pPr>
        <w:ind w:left="1440" w:hanging="360"/>
      </w:pPr>
      <w:rPr>
        <w:rFonts w:hint="default"/>
        <w:b w:val="0"/>
        <w:i w:val="0"/>
        <w:sz w:val="21"/>
        <w:szCs w:val="21"/>
      </w:rPr>
    </w:lvl>
    <w:lvl w:ilvl="2" w:tplc="38988578">
      <w:start w:val="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2921A9"/>
    <w:multiLevelType w:val="hybridMultilevel"/>
    <w:tmpl w:val="04D473E8"/>
    <w:lvl w:ilvl="0" w:tplc="04050017">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1D2B202E"/>
    <w:multiLevelType w:val="hybridMultilevel"/>
    <w:tmpl w:val="05BAF70A"/>
    <w:lvl w:ilvl="0" w:tplc="CB285C9E">
      <w:start w:val="1"/>
      <w:numFmt w:val="bullet"/>
      <w:pStyle w:val="normlnodsazensodrkou"/>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D4C2CCF"/>
    <w:multiLevelType w:val="hybridMultilevel"/>
    <w:tmpl w:val="46FEDF60"/>
    <w:lvl w:ilvl="0" w:tplc="628E5074">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F549B"/>
    <w:multiLevelType w:val="hybridMultilevel"/>
    <w:tmpl w:val="73480268"/>
    <w:lvl w:ilvl="0" w:tplc="C0A85EFA">
      <w:start w:val="1"/>
      <w:numFmt w:val="lowerLetter"/>
      <w:lvlText w:val="%1)"/>
      <w:lvlJc w:val="left"/>
      <w:pPr>
        <w:ind w:left="1428" w:hanging="360"/>
      </w:pPr>
      <w:rPr>
        <w:rFonts w:hint="default"/>
        <w:b w:val="0"/>
        <w:i w:val="0"/>
        <w:sz w:val="21"/>
        <w:szCs w:val="21"/>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6874D7D"/>
    <w:multiLevelType w:val="hybridMultilevel"/>
    <w:tmpl w:val="23AAA296"/>
    <w:lvl w:ilvl="0" w:tplc="FF9A8634">
      <w:start w:val="1"/>
      <w:numFmt w:val="lowerLetter"/>
      <w:lvlText w:val="%1)"/>
      <w:lvlJc w:val="left"/>
      <w:pPr>
        <w:ind w:left="785" w:hanging="360"/>
      </w:pPr>
      <w:rPr>
        <w:rFonts w:hint="default"/>
        <w:b w:val="0"/>
      </w:rPr>
    </w:lvl>
    <w:lvl w:ilvl="1" w:tplc="04050019">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12" w15:restartNumberingAfterBreak="0">
    <w:nsid w:val="283A6B7F"/>
    <w:multiLevelType w:val="hybridMultilevel"/>
    <w:tmpl w:val="338E4A6A"/>
    <w:lvl w:ilvl="0" w:tplc="04050017">
      <w:start w:val="1"/>
      <w:numFmt w:val="lowerLetter"/>
      <w:lvlText w:val="%1)"/>
      <w:lvlJc w:val="left"/>
      <w:pPr>
        <w:ind w:left="780" w:hanging="360"/>
      </w:pPr>
      <w:rPr>
        <w:rFonts w:hint="default"/>
      </w:rPr>
    </w:lvl>
    <w:lvl w:ilvl="1" w:tplc="4BD8059C">
      <w:start w:val="1"/>
      <w:numFmt w:val="lowerLetter"/>
      <w:lvlText w:val="%2)"/>
      <w:lvlJc w:val="left"/>
      <w:pPr>
        <w:ind w:left="1500" w:hanging="360"/>
      </w:pPr>
      <w:rPr>
        <w:rFonts w:hint="default"/>
      </w:r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15:restartNumberingAfterBreak="0">
    <w:nsid w:val="296A0AAE"/>
    <w:multiLevelType w:val="hybridMultilevel"/>
    <w:tmpl w:val="1924EDE4"/>
    <w:lvl w:ilvl="0" w:tplc="03E49E14">
      <w:start w:val="1"/>
      <w:numFmt w:val="decimal"/>
      <w:lvlText w:val="%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99B66A4"/>
    <w:multiLevelType w:val="hybridMultilevel"/>
    <w:tmpl w:val="1924EDE4"/>
    <w:lvl w:ilvl="0" w:tplc="03E49E14">
      <w:start w:val="1"/>
      <w:numFmt w:val="decimal"/>
      <w:lvlText w:val="%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B6035DE"/>
    <w:multiLevelType w:val="hybridMultilevel"/>
    <w:tmpl w:val="023633E2"/>
    <w:lvl w:ilvl="0" w:tplc="C83892E4">
      <w:start w:val="1"/>
      <w:numFmt w:val="lowerLetter"/>
      <w:lvlText w:val="%1)"/>
      <w:lvlJc w:val="left"/>
      <w:pPr>
        <w:ind w:left="1612" w:hanging="360"/>
      </w:pPr>
      <w:rPr>
        <w:rFonts w:hint="default"/>
        <w:color w:val="auto"/>
      </w:rPr>
    </w:lvl>
    <w:lvl w:ilvl="1" w:tplc="04050019" w:tentative="1">
      <w:start w:val="1"/>
      <w:numFmt w:val="lowerLetter"/>
      <w:lvlText w:val="%2."/>
      <w:lvlJc w:val="left"/>
      <w:pPr>
        <w:ind w:left="2332" w:hanging="360"/>
      </w:pPr>
    </w:lvl>
    <w:lvl w:ilvl="2" w:tplc="0405001B" w:tentative="1">
      <w:start w:val="1"/>
      <w:numFmt w:val="lowerRoman"/>
      <w:lvlText w:val="%3."/>
      <w:lvlJc w:val="right"/>
      <w:pPr>
        <w:ind w:left="3052" w:hanging="180"/>
      </w:pPr>
    </w:lvl>
    <w:lvl w:ilvl="3" w:tplc="0405000F" w:tentative="1">
      <w:start w:val="1"/>
      <w:numFmt w:val="decimal"/>
      <w:lvlText w:val="%4."/>
      <w:lvlJc w:val="left"/>
      <w:pPr>
        <w:ind w:left="3772" w:hanging="360"/>
      </w:pPr>
    </w:lvl>
    <w:lvl w:ilvl="4" w:tplc="04050019" w:tentative="1">
      <w:start w:val="1"/>
      <w:numFmt w:val="lowerLetter"/>
      <w:lvlText w:val="%5."/>
      <w:lvlJc w:val="left"/>
      <w:pPr>
        <w:ind w:left="4492" w:hanging="360"/>
      </w:pPr>
    </w:lvl>
    <w:lvl w:ilvl="5" w:tplc="0405001B" w:tentative="1">
      <w:start w:val="1"/>
      <w:numFmt w:val="lowerRoman"/>
      <w:lvlText w:val="%6."/>
      <w:lvlJc w:val="right"/>
      <w:pPr>
        <w:ind w:left="5212" w:hanging="180"/>
      </w:pPr>
    </w:lvl>
    <w:lvl w:ilvl="6" w:tplc="0405000F" w:tentative="1">
      <w:start w:val="1"/>
      <w:numFmt w:val="decimal"/>
      <w:lvlText w:val="%7."/>
      <w:lvlJc w:val="left"/>
      <w:pPr>
        <w:ind w:left="5932" w:hanging="360"/>
      </w:pPr>
    </w:lvl>
    <w:lvl w:ilvl="7" w:tplc="04050019" w:tentative="1">
      <w:start w:val="1"/>
      <w:numFmt w:val="lowerLetter"/>
      <w:lvlText w:val="%8."/>
      <w:lvlJc w:val="left"/>
      <w:pPr>
        <w:ind w:left="6652" w:hanging="360"/>
      </w:pPr>
    </w:lvl>
    <w:lvl w:ilvl="8" w:tplc="0405001B" w:tentative="1">
      <w:start w:val="1"/>
      <w:numFmt w:val="lowerRoman"/>
      <w:lvlText w:val="%9."/>
      <w:lvlJc w:val="right"/>
      <w:pPr>
        <w:ind w:left="7372" w:hanging="180"/>
      </w:pPr>
    </w:lvl>
  </w:abstractNum>
  <w:abstractNum w:abstractNumId="16" w15:restartNumberingAfterBreak="0">
    <w:nsid w:val="2CC52DC6"/>
    <w:multiLevelType w:val="hybridMultilevel"/>
    <w:tmpl w:val="88441A54"/>
    <w:lvl w:ilvl="0" w:tplc="4140A8C2">
      <w:start w:val="1"/>
      <w:numFmt w:val="lowerLetter"/>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7" w15:restartNumberingAfterBreak="0">
    <w:nsid w:val="2D4E3B0E"/>
    <w:multiLevelType w:val="hybridMultilevel"/>
    <w:tmpl w:val="9858DCA6"/>
    <w:lvl w:ilvl="0" w:tplc="319ED1D2">
      <w:start w:val="1"/>
      <w:numFmt w:val="bullet"/>
      <w:lvlText w:val="-"/>
      <w:lvlJc w:val="left"/>
      <w:pPr>
        <w:ind w:left="1004" w:hanging="360"/>
      </w:pPr>
      <w:rPr>
        <w:rFonts w:ascii="Arial" w:eastAsia="Times New Roman" w:hAnsi="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2F964CE9"/>
    <w:multiLevelType w:val="hybridMultilevel"/>
    <w:tmpl w:val="C9BA9FE4"/>
    <w:lvl w:ilvl="0" w:tplc="58BC80F8">
      <w:start w:val="1"/>
      <w:numFmt w:val="lowerLetter"/>
      <w:lvlText w:val="%1)"/>
      <w:lvlJc w:val="left"/>
      <w:pPr>
        <w:ind w:left="1440" w:hanging="360"/>
      </w:pPr>
      <w:rPr>
        <w:rFonts w:cs="Times New Roman" w:hint="default"/>
        <w:sz w:val="21"/>
        <w:szCs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0514A66"/>
    <w:multiLevelType w:val="hybridMultilevel"/>
    <w:tmpl w:val="EEB2C500"/>
    <w:lvl w:ilvl="0" w:tplc="E32EFEDC">
      <w:start w:val="1"/>
      <w:numFmt w:val="lowerLetter"/>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20" w15:restartNumberingAfterBreak="0">
    <w:nsid w:val="312D36C4"/>
    <w:multiLevelType w:val="hybridMultilevel"/>
    <w:tmpl w:val="747068EE"/>
    <w:lvl w:ilvl="0" w:tplc="04050017">
      <w:start w:val="1"/>
      <w:numFmt w:val="lowerLetter"/>
      <w:lvlText w:val="%1)"/>
      <w:lvlJc w:val="left"/>
      <w:pPr>
        <w:ind w:left="1364" w:hanging="360"/>
      </w:p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21" w15:restartNumberingAfterBreak="0">
    <w:nsid w:val="359B44D0"/>
    <w:multiLevelType w:val="hybridMultilevel"/>
    <w:tmpl w:val="12C42616"/>
    <w:lvl w:ilvl="0" w:tplc="DEE4712A">
      <w:start w:val="1"/>
      <w:numFmt w:val="decimal"/>
      <w:lvlText w:val="%1."/>
      <w:lvlJc w:val="left"/>
      <w:pPr>
        <w:ind w:left="360" w:hanging="360"/>
      </w:pPr>
      <w:rPr>
        <w:rFonts w:hint="default"/>
        <w:b w:val="0"/>
      </w:rPr>
    </w:lvl>
    <w:lvl w:ilvl="1" w:tplc="7A7C61B2">
      <w:start w:val="1"/>
      <w:numFmt w:val="lowerLetter"/>
      <w:lvlText w:val="%2)"/>
      <w:lvlJc w:val="left"/>
      <w:pPr>
        <w:ind w:left="1290" w:hanging="57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9F51EA7"/>
    <w:multiLevelType w:val="multilevel"/>
    <w:tmpl w:val="82F43A5E"/>
    <w:lvl w:ilvl="0">
      <w:start w:val="1"/>
      <w:numFmt w:val="decimal"/>
      <w:lvlText w:val="%1"/>
      <w:lvlJc w:val="left"/>
      <w:pPr>
        <w:tabs>
          <w:tab w:val="num" w:pos="855"/>
        </w:tabs>
        <w:ind w:left="855" w:hanging="855"/>
      </w:pPr>
      <w:rPr>
        <w:rFonts w:ascii="Arial Narrow" w:hAnsi="Arial Narrow" w:cs="Arial Narrow" w:hint="default"/>
        <w:b/>
        <w:bCs/>
        <w:i w:val="0"/>
        <w:iCs w:val="0"/>
        <w:caps w:val="0"/>
        <w:sz w:val="24"/>
        <w:szCs w:val="24"/>
      </w:rPr>
    </w:lvl>
    <w:lvl w:ilvl="1">
      <w:start w:val="1"/>
      <w:numFmt w:val="decimal"/>
      <w:pStyle w:val="Nadpis1"/>
      <w:lvlText w:val="%1.%2"/>
      <w:lvlJc w:val="left"/>
      <w:pPr>
        <w:tabs>
          <w:tab w:val="num" w:pos="1440"/>
        </w:tabs>
        <w:ind w:left="720"/>
      </w:pPr>
    </w:lvl>
    <w:lvl w:ilvl="2">
      <w:start w:val="1"/>
      <w:numFmt w:val="decimal"/>
      <w:lvlText w:val="%1.%2.%3"/>
      <w:lvlJc w:val="left"/>
      <w:pPr>
        <w:tabs>
          <w:tab w:val="num" w:pos="1418"/>
        </w:tabs>
        <w:ind w:left="1418" w:hanging="567"/>
      </w:pPr>
    </w:lvl>
    <w:lvl w:ilvl="3">
      <w:start w:val="1"/>
      <w:numFmt w:val="decimal"/>
      <w:lvlText w:val="%1.%2.%3.%4"/>
      <w:lvlJc w:val="left"/>
      <w:pPr>
        <w:tabs>
          <w:tab w:val="num" w:pos="855"/>
        </w:tabs>
        <w:ind w:left="855" w:hanging="85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3" w15:restartNumberingAfterBreak="0">
    <w:nsid w:val="3D093325"/>
    <w:multiLevelType w:val="hybridMultilevel"/>
    <w:tmpl w:val="9E36FCDE"/>
    <w:lvl w:ilvl="0" w:tplc="82C4054E">
      <w:start w:val="1"/>
      <w:numFmt w:val="decimal"/>
      <w:lvlText w:val="%1."/>
      <w:lvlJc w:val="left"/>
      <w:pPr>
        <w:ind w:left="785" w:hanging="360"/>
      </w:pPr>
      <w:rPr>
        <w:rFonts w:hint="default"/>
        <w:b w:val="0"/>
        <w:bCs/>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4" w15:restartNumberingAfterBreak="0">
    <w:nsid w:val="40E0018D"/>
    <w:multiLevelType w:val="hybridMultilevel"/>
    <w:tmpl w:val="67F6E64C"/>
    <w:lvl w:ilvl="0" w:tplc="04050001">
      <w:start w:val="1"/>
      <w:numFmt w:val="bullet"/>
      <w:lvlText w:val=""/>
      <w:lvlJc w:val="left"/>
      <w:pPr>
        <w:ind w:left="2850" w:hanging="360"/>
      </w:pPr>
      <w:rPr>
        <w:rFonts w:ascii="Symbol" w:hAnsi="Symbol" w:hint="default"/>
      </w:rPr>
    </w:lvl>
    <w:lvl w:ilvl="1" w:tplc="6FEC1A98">
      <w:start w:val="2"/>
      <w:numFmt w:val="bullet"/>
      <w:lvlText w:val="-"/>
      <w:lvlJc w:val="left"/>
      <w:pPr>
        <w:ind w:left="3570" w:hanging="360"/>
      </w:pPr>
      <w:rPr>
        <w:rFonts w:ascii="Times New Roman" w:eastAsia="Times New Roman" w:hAnsi="Times New Roman" w:cs="Times New Roman" w:hint="default"/>
        <w:b/>
      </w:rPr>
    </w:lvl>
    <w:lvl w:ilvl="2" w:tplc="04050005" w:tentative="1">
      <w:start w:val="1"/>
      <w:numFmt w:val="bullet"/>
      <w:lvlText w:val=""/>
      <w:lvlJc w:val="left"/>
      <w:pPr>
        <w:ind w:left="4290" w:hanging="360"/>
      </w:pPr>
      <w:rPr>
        <w:rFonts w:ascii="Wingdings" w:hAnsi="Wingdings" w:hint="default"/>
      </w:rPr>
    </w:lvl>
    <w:lvl w:ilvl="3" w:tplc="04050001" w:tentative="1">
      <w:start w:val="1"/>
      <w:numFmt w:val="bullet"/>
      <w:lvlText w:val=""/>
      <w:lvlJc w:val="left"/>
      <w:pPr>
        <w:ind w:left="5010" w:hanging="360"/>
      </w:pPr>
      <w:rPr>
        <w:rFonts w:ascii="Symbol" w:hAnsi="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hint="default"/>
      </w:rPr>
    </w:lvl>
    <w:lvl w:ilvl="6" w:tplc="04050001" w:tentative="1">
      <w:start w:val="1"/>
      <w:numFmt w:val="bullet"/>
      <w:lvlText w:val=""/>
      <w:lvlJc w:val="left"/>
      <w:pPr>
        <w:ind w:left="7170" w:hanging="360"/>
      </w:pPr>
      <w:rPr>
        <w:rFonts w:ascii="Symbol" w:hAnsi="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hint="default"/>
      </w:rPr>
    </w:lvl>
  </w:abstractNum>
  <w:abstractNum w:abstractNumId="25" w15:restartNumberingAfterBreak="0">
    <w:nsid w:val="44A1277A"/>
    <w:multiLevelType w:val="hybridMultilevel"/>
    <w:tmpl w:val="754C7076"/>
    <w:lvl w:ilvl="0" w:tplc="04050005">
      <w:start w:val="1"/>
      <w:numFmt w:val="bullet"/>
      <w:lvlText w:val=""/>
      <w:lvlJc w:val="left"/>
      <w:pPr>
        <w:ind w:left="1004" w:hanging="360"/>
      </w:pPr>
      <w:rPr>
        <w:rFonts w:ascii="Wingdings" w:hAnsi="Wingdings" w:hint="default"/>
        <w:b w:val="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49365A40"/>
    <w:multiLevelType w:val="hybridMultilevel"/>
    <w:tmpl w:val="072C9350"/>
    <w:lvl w:ilvl="0" w:tplc="E9B0A978">
      <w:start w:val="5"/>
      <w:numFmt w:val="bullet"/>
      <w:lvlText w:val="-"/>
      <w:lvlJc w:val="left"/>
      <w:pPr>
        <w:ind w:left="720" w:hanging="360"/>
      </w:pPr>
      <w:rPr>
        <w:rFonts w:ascii="Arial" w:eastAsia="Times New Roman" w:hAnsi="Arial" w:cs="Arial" w:hint="default"/>
      </w:rPr>
    </w:lvl>
    <w:lvl w:ilvl="1" w:tplc="9EBE856E">
      <w:start w:val="2"/>
      <w:numFmt w:val="bullet"/>
      <w:lvlText w:val="-"/>
      <w:lvlJc w:val="left"/>
      <w:pPr>
        <w:ind w:left="1353" w:hanging="360"/>
      </w:pPr>
      <w:rPr>
        <w:rFonts w:ascii="Arial" w:eastAsia="Times New Roman" w:hAnsi="Arial" w:cs="Arial" w:hint="default"/>
        <w:b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939438A"/>
    <w:multiLevelType w:val="hybridMultilevel"/>
    <w:tmpl w:val="F40ACD7C"/>
    <w:lvl w:ilvl="0" w:tplc="90EC16D6">
      <w:start w:val="4"/>
      <w:numFmt w:val="decimal"/>
      <w:lvlText w:val="%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C95B73"/>
    <w:multiLevelType w:val="hybridMultilevel"/>
    <w:tmpl w:val="0BDC582E"/>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9" w15:restartNumberingAfterBreak="0">
    <w:nsid w:val="4A531F4B"/>
    <w:multiLevelType w:val="hybridMultilevel"/>
    <w:tmpl w:val="8C0C0E9C"/>
    <w:lvl w:ilvl="0" w:tplc="8BCC9B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C312C51"/>
    <w:multiLevelType w:val="hybridMultilevel"/>
    <w:tmpl w:val="CDF4BD8E"/>
    <w:lvl w:ilvl="0" w:tplc="04050017">
      <w:start w:val="1"/>
      <w:numFmt w:val="lowerLetter"/>
      <w:lvlText w:val="%1)"/>
      <w:lvlJc w:val="left"/>
      <w:pPr>
        <w:ind w:left="1080" w:hanging="360"/>
      </w:pPr>
    </w:lvl>
    <w:lvl w:ilvl="1" w:tplc="04050017">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1" w15:restartNumberingAfterBreak="0">
    <w:nsid w:val="4C603685"/>
    <w:multiLevelType w:val="multilevel"/>
    <w:tmpl w:val="B9E4D2A6"/>
    <w:lvl w:ilvl="0">
      <w:start w:val="4"/>
      <w:numFmt w:val="decimal"/>
      <w:lvlText w:val="%1."/>
      <w:lvlJc w:val="left"/>
      <w:pPr>
        <w:ind w:left="360" w:hanging="360"/>
      </w:pPr>
      <w:rPr>
        <w:rFonts w:hint="default"/>
      </w:rPr>
    </w:lvl>
    <w:lvl w:ilvl="1">
      <w:start w:val="1"/>
      <w:numFmt w:val="decimal"/>
      <w:lvlText w:val="3.%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00F0470"/>
    <w:multiLevelType w:val="hybridMultilevel"/>
    <w:tmpl w:val="5A1C3B6A"/>
    <w:lvl w:ilvl="0" w:tplc="BA18D5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50150317"/>
    <w:multiLevelType w:val="multilevel"/>
    <w:tmpl w:val="81681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3645E68"/>
    <w:multiLevelType w:val="hybridMultilevel"/>
    <w:tmpl w:val="8312DF82"/>
    <w:lvl w:ilvl="0" w:tplc="32204626">
      <w:start w:val="1"/>
      <w:numFmt w:val="lowerLetter"/>
      <w:lvlText w:val="%1)"/>
      <w:lvlJc w:val="left"/>
      <w:pPr>
        <w:ind w:left="1440" w:hanging="360"/>
      </w:pPr>
      <w:rPr>
        <w:rFonts w:cs="Times New Roman" w:hint="default"/>
        <w:sz w:val="21"/>
        <w:szCs w:val="21"/>
      </w:rPr>
    </w:lvl>
    <w:lvl w:ilvl="1" w:tplc="38B2560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22F8A"/>
    <w:multiLevelType w:val="hybridMultilevel"/>
    <w:tmpl w:val="8A486BD8"/>
    <w:lvl w:ilvl="0" w:tplc="0405000F">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15:restartNumberingAfterBreak="0">
    <w:nsid w:val="56653ACC"/>
    <w:multiLevelType w:val="hybridMultilevel"/>
    <w:tmpl w:val="B342A014"/>
    <w:lvl w:ilvl="0" w:tplc="04050017">
      <w:start w:val="1"/>
      <w:numFmt w:val="lowerLetter"/>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37" w15:restartNumberingAfterBreak="0">
    <w:nsid w:val="568609DD"/>
    <w:multiLevelType w:val="hybridMultilevel"/>
    <w:tmpl w:val="CD663C2A"/>
    <w:lvl w:ilvl="0" w:tplc="9014C19A">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59351884"/>
    <w:multiLevelType w:val="hybridMultilevel"/>
    <w:tmpl w:val="7A56D88A"/>
    <w:lvl w:ilvl="0" w:tplc="04050001">
      <w:start w:val="1"/>
      <w:numFmt w:val="bullet"/>
      <w:lvlText w:val=""/>
      <w:lvlJc w:val="left"/>
      <w:pPr>
        <w:ind w:left="2850" w:hanging="360"/>
      </w:pPr>
      <w:rPr>
        <w:rFonts w:ascii="Symbol" w:hAnsi="Symbol" w:hint="default"/>
      </w:rPr>
    </w:lvl>
    <w:lvl w:ilvl="1" w:tplc="04050003">
      <w:start w:val="1"/>
      <w:numFmt w:val="bullet"/>
      <w:lvlText w:val="o"/>
      <w:lvlJc w:val="left"/>
      <w:pPr>
        <w:ind w:left="3570" w:hanging="360"/>
      </w:pPr>
      <w:rPr>
        <w:rFonts w:ascii="Courier New" w:hAnsi="Courier New" w:cs="Courier New" w:hint="default"/>
      </w:rPr>
    </w:lvl>
    <w:lvl w:ilvl="2" w:tplc="04050005" w:tentative="1">
      <w:start w:val="1"/>
      <w:numFmt w:val="bullet"/>
      <w:lvlText w:val=""/>
      <w:lvlJc w:val="left"/>
      <w:pPr>
        <w:ind w:left="4290" w:hanging="360"/>
      </w:pPr>
      <w:rPr>
        <w:rFonts w:ascii="Wingdings" w:hAnsi="Wingdings" w:hint="default"/>
      </w:rPr>
    </w:lvl>
    <w:lvl w:ilvl="3" w:tplc="04050001" w:tentative="1">
      <w:start w:val="1"/>
      <w:numFmt w:val="bullet"/>
      <w:lvlText w:val=""/>
      <w:lvlJc w:val="left"/>
      <w:pPr>
        <w:ind w:left="5010" w:hanging="360"/>
      </w:pPr>
      <w:rPr>
        <w:rFonts w:ascii="Symbol" w:hAnsi="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hint="default"/>
      </w:rPr>
    </w:lvl>
    <w:lvl w:ilvl="6" w:tplc="04050001" w:tentative="1">
      <w:start w:val="1"/>
      <w:numFmt w:val="bullet"/>
      <w:lvlText w:val=""/>
      <w:lvlJc w:val="left"/>
      <w:pPr>
        <w:ind w:left="7170" w:hanging="360"/>
      </w:pPr>
      <w:rPr>
        <w:rFonts w:ascii="Symbol" w:hAnsi="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hint="default"/>
      </w:rPr>
    </w:lvl>
  </w:abstractNum>
  <w:abstractNum w:abstractNumId="39" w15:restartNumberingAfterBreak="0">
    <w:nsid w:val="5A6D3DF3"/>
    <w:multiLevelType w:val="multilevel"/>
    <w:tmpl w:val="AF888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74CD"/>
    <w:multiLevelType w:val="hybridMultilevel"/>
    <w:tmpl w:val="20CA4504"/>
    <w:lvl w:ilvl="0" w:tplc="4084988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5CC536AA"/>
    <w:multiLevelType w:val="multilevel"/>
    <w:tmpl w:val="B5F88FC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0502052"/>
    <w:multiLevelType w:val="hybridMultilevel"/>
    <w:tmpl w:val="BF220BFA"/>
    <w:lvl w:ilvl="0" w:tplc="E832679A">
      <w:start w:val="1"/>
      <w:numFmt w:val="lowerLetter"/>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15:restartNumberingAfterBreak="0">
    <w:nsid w:val="679A50F4"/>
    <w:multiLevelType w:val="multilevel"/>
    <w:tmpl w:val="4AF2A2D8"/>
    <w:lvl w:ilvl="0">
      <w:start w:val="1"/>
      <w:numFmt w:val="upperRoman"/>
      <w:suff w:val="space"/>
      <w:lvlText w:val="%1."/>
      <w:lvlJc w:val="center"/>
      <w:pPr>
        <w:ind w:left="2629" w:hanging="360"/>
      </w:pPr>
      <w:rPr>
        <w:rFonts w:ascii="Verdana" w:hAnsi="Verdana" w:cs="Times New Roman" w:hint="default"/>
        <w:b/>
        <w:i w:val="0"/>
        <w:sz w:val="22"/>
      </w:rPr>
    </w:lvl>
    <w:lvl w:ilvl="1">
      <w:start w:val="1"/>
      <w:numFmt w:val="decimal"/>
      <w:isLgl/>
      <w:lvlText w:val="%1.%2"/>
      <w:lvlJc w:val="left"/>
      <w:pPr>
        <w:tabs>
          <w:tab w:val="num" w:pos="279"/>
        </w:tabs>
        <w:ind w:left="279" w:hanging="567"/>
      </w:pPr>
      <w:rPr>
        <w:rFonts w:cs="Times New Roman" w:hint="default"/>
        <w:b w:val="0"/>
      </w:rPr>
    </w:lvl>
    <w:lvl w:ilvl="2">
      <w:start w:val="1"/>
      <w:numFmt w:val="decimal"/>
      <w:pStyle w:val="Zkladntext3smlouva"/>
      <w:isLgl/>
      <w:lvlText w:val="%1.%2.%3"/>
      <w:lvlJc w:val="left"/>
      <w:pPr>
        <w:tabs>
          <w:tab w:val="num" w:pos="958"/>
        </w:tabs>
        <w:ind w:left="958" w:hanging="679"/>
      </w:pPr>
      <w:rPr>
        <w:rFonts w:cs="Times New Roman" w:hint="default"/>
      </w:rPr>
    </w:lvl>
    <w:lvl w:ilvl="3">
      <w:start w:val="1"/>
      <w:numFmt w:val="decimal"/>
      <w:isLgl/>
      <w:lvlText w:val="%1.%2.%3.%4."/>
      <w:lvlJc w:val="left"/>
      <w:pPr>
        <w:tabs>
          <w:tab w:val="num" w:pos="792"/>
        </w:tabs>
        <w:ind w:left="432" w:hanging="720"/>
      </w:pPr>
      <w:rPr>
        <w:rFonts w:cs="Times New Roman" w:hint="default"/>
      </w:rPr>
    </w:lvl>
    <w:lvl w:ilvl="4">
      <w:start w:val="1"/>
      <w:numFmt w:val="decimal"/>
      <w:lvlText w:val="%1.%2.%3.%4.%5."/>
      <w:lvlJc w:val="left"/>
      <w:pPr>
        <w:tabs>
          <w:tab w:val="num" w:pos="792"/>
        </w:tabs>
        <w:ind w:left="792" w:hanging="1080"/>
      </w:pPr>
      <w:rPr>
        <w:rFonts w:cs="Times New Roman" w:hint="default"/>
      </w:rPr>
    </w:lvl>
    <w:lvl w:ilvl="5">
      <w:start w:val="1"/>
      <w:numFmt w:val="decimal"/>
      <w:lvlText w:val="%1.%2.%3.%4.%5.%6."/>
      <w:lvlJc w:val="left"/>
      <w:pPr>
        <w:tabs>
          <w:tab w:val="num" w:pos="792"/>
        </w:tabs>
        <w:ind w:left="792" w:hanging="1080"/>
      </w:pPr>
      <w:rPr>
        <w:rFonts w:cs="Times New Roman" w:hint="default"/>
      </w:rPr>
    </w:lvl>
    <w:lvl w:ilvl="6">
      <w:start w:val="1"/>
      <w:numFmt w:val="decimal"/>
      <w:lvlText w:val="%1.%2.%3.%4.%5.%6.%7."/>
      <w:lvlJc w:val="left"/>
      <w:pPr>
        <w:tabs>
          <w:tab w:val="num" w:pos="1152"/>
        </w:tabs>
        <w:ind w:left="1152" w:hanging="1440"/>
      </w:pPr>
      <w:rPr>
        <w:rFonts w:cs="Times New Roman" w:hint="default"/>
      </w:rPr>
    </w:lvl>
    <w:lvl w:ilvl="7">
      <w:start w:val="1"/>
      <w:numFmt w:val="decimal"/>
      <w:lvlText w:val="%1.%2.%3.%4.%5.%6.%7.%8."/>
      <w:lvlJc w:val="left"/>
      <w:pPr>
        <w:tabs>
          <w:tab w:val="num" w:pos="1152"/>
        </w:tabs>
        <w:ind w:left="1152" w:hanging="1440"/>
      </w:pPr>
      <w:rPr>
        <w:rFonts w:cs="Times New Roman" w:hint="default"/>
      </w:rPr>
    </w:lvl>
    <w:lvl w:ilvl="8">
      <w:start w:val="1"/>
      <w:numFmt w:val="decimal"/>
      <w:lvlText w:val="%1.%2.%3.%4.%5.%6.%7.%8.%9."/>
      <w:lvlJc w:val="left"/>
      <w:pPr>
        <w:tabs>
          <w:tab w:val="num" w:pos="1512"/>
        </w:tabs>
        <w:ind w:left="1512" w:hanging="1800"/>
      </w:pPr>
      <w:rPr>
        <w:rFonts w:cs="Times New Roman" w:hint="default"/>
      </w:rPr>
    </w:lvl>
  </w:abstractNum>
  <w:abstractNum w:abstractNumId="44" w15:restartNumberingAfterBreak="0">
    <w:nsid w:val="69953F7A"/>
    <w:multiLevelType w:val="hybridMultilevel"/>
    <w:tmpl w:val="EC3C54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BCC2E58"/>
    <w:multiLevelType w:val="multilevel"/>
    <w:tmpl w:val="55E83E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BCC44B2"/>
    <w:multiLevelType w:val="multilevel"/>
    <w:tmpl w:val="76F8A53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6D65183B"/>
    <w:multiLevelType w:val="multilevel"/>
    <w:tmpl w:val="9AB6A424"/>
    <w:lvl w:ilvl="0">
      <w:start w:val="1"/>
      <w:numFmt w:val="bullet"/>
      <w:lvlText w:val=""/>
      <w:lvlJc w:val="left"/>
      <w:pPr>
        <w:ind w:left="785" w:hanging="360"/>
      </w:pPr>
      <w:rPr>
        <w:rFonts w:ascii="Wingdings" w:hAnsi="Wingdings" w:hint="default"/>
        <w:b/>
        <w:bCs/>
        <w:sz w:val="21"/>
      </w:rPr>
    </w:lvl>
    <w:lvl w:ilvl="1">
      <w:start w:val="1"/>
      <w:numFmt w:val="lowerLetter"/>
      <w:lvlText w:val="%2."/>
      <w:lvlJc w:val="left"/>
      <w:pPr>
        <w:ind w:left="1505" w:hanging="360"/>
      </w:pPr>
      <w:rPr>
        <w:rFonts w:cs="Times New Roman"/>
      </w:rPr>
    </w:lvl>
    <w:lvl w:ilvl="2">
      <w:start w:val="1"/>
      <w:numFmt w:val="lowerRoman"/>
      <w:lvlText w:val="%3."/>
      <w:lvlJc w:val="right"/>
      <w:pPr>
        <w:ind w:left="2225" w:hanging="180"/>
      </w:pPr>
      <w:rPr>
        <w:rFonts w:cs="Times New Roman"/>
      </w:rPr>
    </w:lvl>
    <w:lvl w:ilvl="3">
      <w:start w:val="1"/>
      <w:numFmt w:val="decimal"/>
      <w:lvlText w:val="%4."/>
      <w:lvlJc w:val="left"/>
      <w:pPr>
        <w:ind w:left="2945" w:hanging="360"/>
      </w:pPr>
      <w:rPr>
        <w:rFonts w:cs="Times New Roman"/>
      </w:rPr>
    </w:lvl>
    <w:lvl w:ilvl="4">
      <w:start w:val="1"/>
      <w:numFmt w:val="lowerLetter"/>
      <w:lvlText w:val="%5."/>
      <w:lvlJc w:val="left"/>
      <w:pPr>
        <w:ind w:left="3665" w:hanging="360"/>
      </w:pPr>
      <w:rPr>
        <w:rFonts w:cs="Times New Roman"/>
      </w:rPr>
    </w:lvl>
    <w:lvl w:ilvl="5">
      <w:start w:val="1"/>
      <w:numFmt w:val="lowerRoman"/>
      <w:lvlText w:val="%6."/>
      <w:lvlJc w:val="right"/>
      <w:pPr>
        <w:ind w:left="4385" w:hanging="180"/>
      </w:pPr>
      <w:rPr>
        <w:rFonts w:cs="Times New Roman"/>
      </w:rPr>
    </w:lvl>
    <w:lvl w:ilvl="6">
      <w:start w:val="1"/>
      <w:numFmt w:val="decimal"/>
      <w:lvlText w:val="%7."/>
      <w:lvlJc w:val="left"/>
      <w:pPr>
        <w:ind w:left="5105" w:hanging="360"/>
      </w:pPr>
      <w:rPr>
        <w:rFonts w:cs="Times New Roman"/>
      </w:rPr>
    </w:lvl>
    <w:lvl w:ilvl="7">
      <w:start w:val="1"/>
      <w:numFmt w:val="lowerLetter"/>
      <w:lvlText w:val="%8."/>
      <w:lvlJc w:val="left"/>
      <w:pPr>
        <w:ind w:left="5825" w:hanging="360"/>
      </w:pPr>
      <w:rPr>
        <w:rFonts w:cs="Times New Roman"/>
      </w:rPr>
    </w:lvl>
    <w:lvl w:ilvl="8">
      <w:start w:val="1"/>
      <w:numFmt w:val="lowerRoman"/>
      <w:lvlText w:val="%9."/>
      <w:lvlJc w:val="right"/>
      <w:pPr>
        <w:ind w:left="6545" w:hanging="180"/>
      </w:pPr>
      <w:rPr>
        <w:rFonts w:cs="Times New Roman"/>
      </w:rPr>
    </w:lvl>
  </w:abstractNum>
  <w:abstractNum w:abstractNumId="48" w15:restartNumberingAfterBreak="0">
    <w:nsid w:val="6E200197"/>
    <w:multiLevelType w:val="multilevel"/>
    <w:tmpl w:val="BE84578E"/>
    <w:lvl w:ilvl="0">
      <w:start w:val="6"/>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9" w15:restartNumberingAfterBreak="0">
    <w:nsid w:val="6E7F3DC4"/>
    <w:multiLevelType w:val="hybridMultilevel"/>
    <w:tmpl w:val="B7D63D18"/>
    <w:lvl w:ilvl="0" w:tplc="6F2C8866">
      <w:start w:val="1"/>
      <w:numFmt w:val="bullet"/>
      <w:lvlText w:val="-"/>
      <w:lvlJc w:val="left"/>
      <w:pPr>
        <w:tabs>
          <w:tab w:val="num" w:pos="720"/>
        </w:tabs>
        <w:ind w:left="720" w:hanging="360"/>
      </w:pPr>
      <w:rPr>
        <w:rFonts w:ascii="Arial" w:hAnsi="Arial" w:hint="default"/>
      </w:rPr>
    </w:lvl>
    <w:lvl w:ilvl="1" w:tplc="5830C00C" w:tentative="1">
      <w:start w:val="1"/>
      <w:numFmt w:val="bullet"/>
      <w:lvlText w:val="o"/>
      <w:lvlJc w:val="left"/>
      <w:pPr>
        <w:tabs>
          <w:tab w:val="num" w:pos="1440"/>
        </w:tabs>
        <w:ind w:left="1440" w:hanging="360"/>
      </w:pPr>
      <w:rPr>
        <w:rFonts w:ascii="Courier New" w:hAnsi="Courier New" w:hint="default"/>
      </w:rPr>
    </w:lvl>
    <w:lvl w:ilvl="2" w:tplc="181EB716" w:tentative="1">
      <w:start w:val="1"/>
      <w:numFmt w:val="bullet"/>
      <w:lvlText w:val=""/>
      <w:lvlJc w:val="left"/>
      <w:pPr>
        <w:tabs>
          <w:tab w:val="num" w:pos="2160"/>
        </w:tabs>
        <w:ind w:left="2160" w:hanging="360"/>
      </w:pPr>
      <w:rPr>
        <w:rFonts w:ascii="Wingdings" w:hAnsi="Wingdings" w:hint="default"/>
      </w:rPr>
    </w:lvl>
    <w:lvl w:ilvl="3" w:tplc="5DA4E552" w:tentative="1">
      <w:start w:val="1"/>
      <w:numFmt w:val="bullet"/>
      <w:lvlText w:val=""/>
      <w:lvlJc w:val="left"/>
      <w:pPr>
        <w:tabs>
          <w:tab w:val="num" w:pos="2880"/>
        </w:tabs>
        <w:ind w:left="2880" w:hanging="360"/>
      </w:pPr>
      <w:rPr>
        <w:rFonts w:ascii="Symbol" w:hAnsi="Symbol" w:hint="default"/>
      </w:rPr>
    </w:lvl>
    <w:lvl w:ilvl="4" w:tplc="3956185E" w:tentative="1">
      <w:start w:val="1"/>
      <w:numFmt w:val="bullet"/>
      <w:lvlText w:val="o"/>
      <w:lvlJc w:val="left"/>
      <w:pPr>
        <w:tabs>
          <w:tab w:val="num" w:pos="3600"/>
        </w:tabs>
        <w:ind w:left="3600" w:hanging="360"/>
      </w:pPr>
      <w:rPr>
        <w:rFonts w:ascii="Courier New" w:hAnsi="Courier New" w:hint="default"/>
      </w:rPr>
    </w:lvl>
    <w:lvl w:ilvl="5" w:tplc="55F4CBBC" w:tentative="1">
      <w:start w:val="1"/>
      <w:numFmt w:val="bullet"/>
      <w:lvlText w:val=""/>
      <w:lvlJc w:val="left"/>
      <w:pPr>
        <w:tabs>
          <w:tab w:val="num" w:pos="4320"/>
        </w:tabs>
        <w:ind w:left="4320" w:hanging="360"/>
      </w:pPr>
      <w:rPr>
        <w:rFonts w:ascii="Wingdings" w:hAnsi="Wingdings" w:hint="default"/>
      </w:rPr>
    </w:lvl>
    <w:lvl w:ilvl="6" w:tplc="921A58B8" w:tentative="1">
      <w:start w:val="1"/>
      <w:numFmt w:val="bullet"/>
      <w:lvlText w:val=""/>
      <w:lvlJc w:val="left"/>
      <w:pPr>
        <w:tabs>
          <w:tab w:val="num" w:pos="5040"/>
        </w:tabs>
        <w:ind w:left="5040" w:hanging="360"/>
      </w:pPr>
      <w:rPr>
        <w:rFonts w:ascii="Symbol" w:hAnsi="Symbol" w:hint="default"/>
      </w:rPr>
    </w:lvl>
    <w:lvl w:ilvl="7" w:tplc="1780DE02" w:tentative="1">
      <w:start w:val="1"/>
      <w:numFmt w:val="bullet"/>
      <w:lvlText w:val="o"/>
      <w:lvlJc w:val="left"/>
      <w:pPr>
        <w:tabs>
          <w:tab w:val="num" w:pos="5760"/>
        </w:tabs>
        <w:ind w:left="5760" w:hanging="360"/>
      </w:pPr>
      <w:rPr>
        <w:rFonts w:ascii="Courier New" w:hAnsi="Courier New" w:hint="default"/>
      </w:rPr>
    </w:lvl>
    <w:lvl w:ilvl="8" w:tplc="88DA798C"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F346694"/>
    <w:multiLevelType w:val="multilevel"/>
    <w:tmpl w:val="FE92F5B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2020459"/>
    <w:multiLevelType w:val="hybridMultilevel"/>
    <w:tmpl w:val="CE901AB4"/>
    <w:lvl w:ilvl="0" w:tplc="1BFA8B70">
      <w:start w:val="1"/>
      <w:numFmt w:val="lowerLetter"/>
      <w:lvlText w:val="%1)"/>
      <w:lvlJc w:val="left"/>
      <w:pPr>
        <w:ind w:left="643" w:hanging="360"/>
      </w:pPr>
      <w:rPr>
        <w:rFonts w:eastAsia="ヒラギノ角ゴ Pro W3" w:hint="default"/>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52" w15:restartNumberingAfterBreak="0">
    <w:nsid w:val="726E4653"/>
    <w:multiLevelType w:val="hybridMultilevel"/>
    <w:tmpl w:val="6824C54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3" w15:restartNumberingAfterBreak="0">
    <w:nsid w:val="7549442D"/>
    <w:multiLevelType w:val="hybridMultilevel"/>
    <w:tmpl w:val="12C42616"/>
    <w:lvl w:ilvl="0" w:tplc="DEE4712A">
      <w:start w:val="1"/>
      <w:numFmt w:val="decimal"/>
      <w:lvlText w:val="%1."/>
      <w:lvlJc w:val="left"/>
      <w:pPr>
        <w:ind w:left="360" w:hanging="360"/>
      </w:pPr>
      <w:rPr>
        <w:rFonts w:hint="default"/>
        <w:b w:val="0"/>
      </w:rPr>
    </w:lvl>
    <w:lvl w:ilvl="1" w:tplc="7A7C61B2">
      <w:start w:val="1"/>
      <w:numFmt w:val="lowerLetter"/>
      <w:lvlText w:val="%2)"/>
      <w:lvlJc w:val="left"/>
      <w:pPr>
        <w:ind w:left="1290" w:hanging="57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5644CEC"/>
    <w:multiLevelType w:val="hybridMultilevel"/>
    <w:tmpl w:val="D0A4D9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7E4362B"/>
    <w:multiLevelType w:val="multilevel"/>
    <w:tmpl w:val="3CFCF304"/>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6" w15:restartNumberingAfterBreak="0">
    <w:nsid w:val="781D55D5"/>
    <w:multiLevelType w:val="hybridMultilevel"/>
    <w:tmpl w:val="15687B2C"/>
    <w:lvl w:ilvl="0" w:tplc="C9C2B0BC">
      <w:start w:val="1"/>
      <w:numFmt w:val="lowerLetter"/>
      <w:lvlText w:val="%1)"/>
      <w:lvlJc w:val="left"/>
      <w:pPr>
        <w:ind w:left="915" w:hanging="360"/>
      </w:pPr>
      <w:rPr>
        <w:rFonts w:ascii="Tahoma" w:eastAsia="Times New Roman" w:hAnsi="Tahoma" w:cs="Tahoma"/>
      </w:rPr>
    </w:lvl>
    <w:lvl w:ilvl="1" w:tplc="04050003" w:tentative="1">
      <w:start w:val="1"/>
      <w:numFmt w:val="bullet"/>
      <w:lvlText w:val="o"/>
      <w:lvlJc w:val="left"/>
      <w:pPr>
        <w:ind w:left="1635" w:hanging="360"/>
      </w:pPr>
      <w:rPr>
        <w:rFonts w:ascii="Courier New" w:hAnsi="Courier New" w:cs="Courier New" w:hint="default"/>
      </w:rPr>
    </w:lvl>
    <w:lvl w:ilvl="2" w:tplc="04050005" w:tentative="1">
      <w:start w:val="1"/>
      <w:numFmt w:val="bullet"/>
      <w:lvlText w:val=""/>
      <w:lvlJc w:val="left"/>
      <w:pPr>
        <w:ind w:left="2355" w:hanging="360"/>
      </w:pPr>
      <w:rPr>
        <w:rFonts w:ascii="Wingdings" w:hAnsi="Wingdings" w:hint="default"/>
      </w:rPr>
    </w:lvl>
    <w:lvl w:ilvl="3" w:tplc="04050001" w:tentative="1">
      <w:start w:val="1"/>
      <w:numFmt w:val="bullet"/>
      <w:lvlText w:val=""/>
      <w:lvlJc w:val="left"/>
      <w:pPr>
        <w:ind w:left="3075" w:hanging="360"/>
      </w:pPr>
      <w:rPr>
        <w:rFonts w:ascii="Symbol" w:hAnsi="Symbol" w:hint="default"/>
      </w:rPr>
    </w:lvl>
    <w:lvl w:ilvl="4" w:tplc="04050003" w:tentative="1">
      <w:start w:val="1"/>
      <w:numFmt w:val="bullet"/>
      <w:lvlText w:val="o"/>
      <w:lvlJc w:val="left"/>
      <w:pPr>
        <w:ind w:left="3795" w:hanging="360"/>
      </w:pPr>
      <w:rPr>
        <w:rFonts w:ascii="Courier New" w:hAnsi="Courier New" w:cs="Courier New" w:hint="default"/>
      </w:rPr>
    </w:lvl>
    <w:lvl w:ilvl="5" w:tplc="04050005" w:tentative="1">
      <w:start w:val="1"/>
      <w:numFmt w:val="bullet"/>
      <w:lvlText w:val=""/>
      <w:lvlJc w:val="left"/>
      <w:pPr>
        <w:ind w:left="4515" w:hanging="360"/>
      </w:pPr>
      <w:rPr>
        <w:rFonts w:ascii="Wingdings" w:hAnsi="Wingdings" w:hint="default"/>
      </w:rPr>
    </w:lvl>
    <w:lvl w:ilvl="6" w:tplc="04050001" w:tentative="1">
      <w:start w:val="1"/>
      <w:numFmt w:val="bullet"/>
      <w:lvlText w:val=""/>
      <w:lvlJc w:val="left"/>
      <w:pPr>
        <w:ind w:left="5235" w:hanging="360"/>
      </w:pPr>
      <w:rPr>
        <w:rFonts w:ascii="Symbol" w:hAnsi="Symbol" w:hint="default"/>
      </w:rPr>
    </w:lvl>
    <w:lvl w:ilvl="7" w:tplc="04050003" w:tentative="1">
      <w:start w:val="1"/>
      <w:numFmt w:val="bullet"/>
      <w:lvlText w:val="o"/>
      <w:lvlJc w:val="left"/>
      <w:pPr>
        <w:ind w:left="5955" w:hanging="360"/>
      </w:pPr>
      <w:rPr>
        <w:rFonts w:ascii="Courier New" w:hAnsi="Courier New" w:cs="Courier New" w:hint="default"/>
      </w:rPr>
    </w:lvl>
    <w:lvl w:ilvl="8" w:tplc="04050005" w:tentative="1">
      <w:start w:val="1"/>
      <w:numFmt w:val="bullet"/>
      <w:lvlText w:val=""/>
      <w:lvlJc w:val="left"/>
      <w:pPr>
        <w:ind w:left="6675" w:hanging="360"/>
      </w:pPr>
      <w:rPr>
        <w:rFonts w:ascii="Wingdings" w:hAnsi="Wingdings" w:hint="default"/>
      </w:rPr>
    </w:lvl>
  </w:abstractNum>
  <w:abstractNum w:abstractNumId="57" w15:restartNumberingAfterBreak="0">
    <w:nsid w:val="78941BA5"/>
    <w:multiLevelType w:val="multilevel"/>
    <w:tmpl w:val="0C2C616E"/>
    <w:lvl w:ilvl="0">
      <w:start w:val="3"/>
      <w:numFmt w:val="decimal"/>
      <w:lvlText w:val="%1"/>
      <w:lvlJc w:val="left"/>
      <w:pPr>
        <w:tabs>
          <w:tab w:val="num" w:pos="420"/>
        </w:tabs>
        <w:ind w:left="420" w:hanging="420"/>
      </w:pPr>
    </w:lvl>
    <w:lvl w:ilvl="1">
      <w:start w:val="1"/>
      <w:numFmt w:val="decimal"/>
      <w:lvlText w:val="%2."/>
      <w:lvlJc w:val="left"/>
      <w:pPr>
        <w:tabs>
          <w:tab w:val="num" w:pos="562"/>
        </w:tabs>
        <w:ind w:left="562" w:hanging="420"/>
      </w:pPr>
      <w:rPr>
        <w:b w:val="0"/>
        <w:b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8" w15:restartNumberingAfterBreak="0">
    <w:nsid w:val="78FD5BC4"/>
    <w:multiLevelType w:val="multilevel"/>
    <w:tmpl w:val="5E08C7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D435471"/>
    <w:multiLevelType w:val="hybridMultilevel"/>
    <w:tmpl w:val="AE56A5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F8F5C29"/>
    <w:multiLevelType w:val="hybridMultilevel"/>
    <w:tmpl w:val="D71253F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6"/>
  </w:num>
  <w:num w:numId="4">
    <w:abstractNumId w:val="35"/>
  </w:num>
  <w:num w:numId="5">
    <w:abstractNumId w:val="10"/>
  </w:num>
  <w:num w:numId="6">
    <w:abstractNumId w:val="54"/>
  </w:num>
  <w:num w:numId="7">
    <w:abstractNumId w:val="29"/>
  </w:num>
  <w:num w:numId="8">
    <w:abstractNumId w:val="3"/>
  </w:num>
  <w:num w:numId="9">
    <w:abstractNumId w:val="52"/>
  </w:num>
  <w:num w:numId="10">
    <w:abstractNumId w:val="8"/>
  </w:num>
  <w:num w:numId="11">
    <w:abstractNumId w:val="18"/>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34"/>
  </w:num>
  <w:num w:numId="15">
    <w:abstractNumId w:val="55"/>
  </w:num>
  <w:num w:numId="16">
    <w:abstractNumId w:val="16"/>
  </w:num>
  <w:num w:numId="17">
    <w:abstractNumId w:val="19"/>
  </w:num>
  <w:num w:numId="18">
    <w:abstractNumId w:val="0"/>
  </w:num>
  <w:num w:numId="19">
    <w:abstractNumId w:val="30"/>
  </w:num>
  <w:num w:numId="20">
    <w:abstractNumId w:val="36"/>
  </w:num>
  <w:num w:numId="21">
    <w:abstractNumId w:val="6"/>
  </w:num>
  <w:num w:numId="22">
    <w:abstractNumId w:val="12"/>
  </w:num>
  <w:num w:numId="23">
    <w:abstractNumId w:val="9"/>
  </w:num>
  <w:num w:numId="24">
    <w:abstractNumId w:val="28"/>
  </w:num>
  <w:num w:numId="25">
    <w:abstractNumId w:val="5"/>
  </w:num>
  <w:num w:numId="26">
    <w:abstractNumId w:val="2"/>
  </w:num>
  <w:num w:numId="27">
    <w:abstractNumId w:val="20"/>
  </w:num>
  <w:num w:numId="28">
    <w:abstractNumId w:val="4"/>
  </w:num>
  <w:num w:numId="29">
    <w:abstractNumId w:val="17"/>
  </w:num>
  <w:num w:numId="30">
    <w:abstractNumId w:val="48"/>
  </w:num>
  <w:num w:numId="31">
    <w:abstractNumId w:val="15"/>
  </w:num>
  <w:num w:numId="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num>
  <w:num w:numId="34">
    <w:abstractNumId w:val="42"/>
  </w:num>
  <w:num w:numId="35">
    <w:abstractNumId w:val="25"/>
  </w:num>
  <w:num w:numId="36">
    <w:abstractNumId w:val="27"/>
  </w:num>
  <w:num w:numId="37">
    <w:abstractNumId w:val="60"/>
  </w:num>
  <w:num w:numId="38">
    <w:abstractNumId w:val="14"/>
  </w:num>
  <w:num w:numId="39">
    <w:abstractNumId w:val="33"/>
  </w:num>
  <w:num w:numId="40">
    <w:abstractNumId w:val="40"/>
  </w:num>
  <w:num w:numId="41">
    <w:abstractNumId w:val="31"/>
  </w:num>
  <w:num w:numId="42">
    <w:abstractNumId w:val="46"/>
  </w:num>
  <w:num w:numId="43">
    <w:abstractNumId w:val="45"/>
  </w:num>
  <w:num w:numId="44">
    <w:abstractNumId w:val="39"/>
  </w:num>
  <w:num w:numId="45">
    <w:abstractNumId w:val="7"/>
  </w:num>
  <w:num w:numId="46">
    <w:abstractNumId w:val="11"/>
  </w:num>
  <w:num w:numId="47">
    <w:abstractNumId w:val="38"/>
  </w:num>
  <w:num w:numId="48">
    <w:abstractNumId w:val="49"/>
  </w:num>
  <w:num w:numId="49">
    <w:abstractNumId w:val="24"/>
  </w:num>
  <w:num w:numId="50">
    <w:abstractNumId w:val="59"/>
  </w:num>
  <w:num w:numId="51">
    <w:abstractNumId w:val="47"/>
  </w:num>
  <w:num w:numId="52">
    <w:abstractNumId w:val="37"/>
  </w:num>
  <w:num w:numId="53">
    <w:abstractNumId w:val="44"/>
  </w:num>
  <w:num w:numId="5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num>
  <w:num w:numId="56">
    <w:abstractNumId w:val="58"/>
  </w:num>
  <w:num w:numId="57">
    <w:abstractNumId w:val="56"/>
  </w:num>
  <w:num w:numId="58">
    <w:abstractNumId w:val="23"/>
  </w:num>
  <w:num w:numId="59">
    <w:abstractNumId w:val="21"/>
  </w:num>
  <w:num w:numId="60">
    <w:abstractNumId w:val="13"/>
  </w:num>
  <w:num w:numId="61">
    <w:abstractNumId w:val="32"/>
  </w:num>
  <w:num w:numId="62">
    <w:abstractNumId w:val="41"/>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gr. Roman Šebesta">
    <w15:presenceInfo w15:providerId="AD" w15:userId="S-1-5-21-105839691-4272576525-792454805-2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145"/>
    <w:rsid w:val="00002C57"/>
    <w:rsid w:val="0000581D"/>
    <w:rsid w:val="00007C91"/>
    <w:rsid w:val="00015E60"/>
    <w:rsid w:val="00021BF0"/>
    <w:rsid w:val="00033DBA"/>
    <w:rsid w:val="000403BA"/>
    <w:rsid w:val="000441B4"/>
    <w:rsid w:val="00056685"/>
    <w:rsid w:val="000815B4"/>
    <w:rsid w:val="00094F94"/>
    <w:rsid w:val="0009610A"/>
    <w:rsid w:val="000B10EC"/>
    <w:rsid w:val="000B4113"/>
    <w:rsid w:val="000C0D55"/>
    <w:rsid w:val="000E15A6"/>
    <w:rsid w:val="000E54E2"/>
    <w:rsid w:val="00105AB5"/>
    <w:rsid w:val="00112E6C"/>
    <w:rsid w:val="00124B72"/>
    <w:rsid w:val="00131F54"/>
    <w:rsid w:val="00140862"/>
    <w:rsid w:val="00145209"/>
    <w:rsid w:val="00165264"/>
    <w:rsid w:val="001719AC"/>
    <w:rsid w:val="00180297"/>
    <w:rsid w:val="00180D03"/>
    <w:rsid w:val="001B076C"/>
    <w:rsid w:val="001B286F"/>
    <w:rsid w:val="001B66FE"/>
    <w:rsid w:val="001B79C0"/>
    <w:rsid w:val="001C53BC"/>
    <w:rsid w:val="001E1DBB"/>
    <w:rsid w:val="001E2A1F"/>
    <w:rsid w:val="0021520C"/>
    <w:rsid w:val="002259A3"/>
    <w:rsid w:val="00232823"/>
    <w:rsid w:val="00253A6F"/>
    <w:rsid w:val="00254EE0"/>
    <w:rsid w:val="00261244"/>
    <w:rsid w:val="00266A78"/>
    <w:rsid w:val="0027326E"/>
    <w:rsid w:val="002872F2"/>
    <w:rsid w:val="002906F4"/>
    <w:rsid w:val="00293697"/>
    <w:rsid w:val="002A0FB6"/>
    <w:rsid w:val="002A2381"/>
    <w:rsid w:val="002A4601"/>
    <w:rsid w:val="002C319E"/>
    <w:rsid w:val="002C69D8"/>
    <w:rsid w:val="002D241D"/>
    <w:rsid w:val="002F1DE1"/>
    <w:rsid w:val="002F486C"/>
    <w:rsid w:val="00312B23"/>
    <w:rsid w:val="003341E4"/>
    <w:rsid w:val="00343038"/>
    <w:rsid w:val="00351094"/>
    <w:rsid w:val="00356CC1"/>
    <w:rsid w:val="0036010C"/>
    <w:rsid w:val="00362C24"/>
    <w:rsid w:val="003648F3"/>
    <w:rsid w:val="00365CFB"/>
    <w:rsid w:val="003678A5"/>
    <w:rsid w:val="00371E7B"/>
    <w:rsid w:val="003720F8"/>
    <w:rsid w:val="00385A15"/>
    <w:rsid w:val="003969BD"/>
    <w:rsid w:val="003B0152"/>
    <w:rsid w:val="003B230B"/>
    <w:rsid w:val="003C6C76"/>
    <w:rsid w:val="003E0243"/>
    <w:rsid w:val="003E5269"/>
    <w:rsid w:val="003F1160"/>
    <w:rsid w:val="003F2B30"/>
    <w:rsid w:val="003F49CC"/>
    <w:rsid w:val="004000C7"/>
    <w:rsid w:val="0042130F"/>
    <w:rsid w:val="00427E5F"/>
    <w:rsid w:val="00446497"/>
    <w:rsid w:val="0045042A"/>
    <w:rsid w:val="004615FC"/>
    <w:rsid w:val="004642D4"/>
    <w:rsid w:val="00467088"/>
    <w:rsid w:val="004700AF"/>
    <w:rsid w:val="00482209"/>
    <w:rsid w:val="00482B7C"/>
    <w:rsid w:val="004845AC"/>
    <w:rsid w:val="00486CBE"/>
    <w:rsid w:val="00497F1D"/>
    <w:rsid w:val="004A1D07"/>
    <w:rsid w:val="004A54DC"/>
    <w:rsid w:val="004A61CA"/>
    <w:rsid w:val="004B5AD4"/>
    <w:rsid w:val="004B7A91"/>
    <w:rsid w:val="004C6C60"/>
    <w:rsid w:val="004D2377"/>
    <w:rsid w:val="004F4FE6"/>
    <w:rsid w:val="00501682"/>
    <w:rsid w:val="00527587"/>
    <w:rsid w:val="005360A3"/>
    <w:rsid w:val="005409A4"/>
    <w:rsid w:val="00541DCB"/>
    <w:rsid w:val="005439BF"/>
    <w:rsid w:val="005612B8"/>
    <w:rsid w:val="005C0421"/>
    <w:rsid w:val="005C43B5"/>
    <w:rsid w:val="005D611A"/>
    <w:rsid w:val="005D7CC0"/>
    <w:rsid w:val="00613AB9"/>
    <w:rsid w:val="00616704"/>
    <w:rsid w:val="0062005B"/>
    <w:rsid w:val="006416E0"/>
    <w:rsid w:val="006557DB"/>
    <w:rsid w:val="00655FB1"/>
    <w:rsid w:val="00677C2D"/>
    <w:rsid w:val="00683EC1"/>
    <w:rsid w:val="00685A89"/>
    <w:rsid w:val="006B0A22"/>
    <w:rsid w:val="006C2CE1"/>
    <w:rsid w:val="0075209E"/>
    <w:rsid w:val="00762E82"/>
    <w:rsid w:val="00792D2B"/>
    <w:rsid w:val="007C53B0"/>
    <w:rsid w:val="007C6DFF"/>
    <w:rsid w:val="007E3C45"/>
    <w:rsid w:val="00811921"/>
    <w:rsid w:val="00821400"/>
    <w:rsid w:val="008343D0"/>
    <w:rsid w:val="00844832"/>
    <w:rsid w:val="00847145"/>
    <w:rsid w:val="0085201F"/>
    <w:rsid w:val="008773BB"/>
    <w:rsid w:val="008878A9"/>
    <w:rsid w:val="00892104"/>
    <w:rsid w:val="008A7B59"/>
    <w:rsid w:val="00923496"/>
    <w:rsid w:val="009B65A3"/>
    <w:rsid w:val="009E0167"/>
    <w:rsid w:val="009F1414"/>
    <w:rsid w:val="00A04A31"/>
    <w:rsid w:val="00A1591E"/>
    <w:rsid w:val="00A234EC"/>
    <w:rsid w:val="00A32D4E"/>
    <w:rsid w:val="00A60FB9"/>
    <w:rsid w:val="00A6293A"/>
    <w:rsid w:val="00A8370D"/>
    <w:rsid w:val="00A901DE"/>
    <w:rsid w:val="00AA662D"/>
    <w:rsid w:val="00AB2C2E"/>
    <w:rsid w:val="00AC28E6"/>
    <w:rsid w:val="00AF2A95"/>
    <w:rsid w:val="00AF5262"/>
    <w:rsid w:val="00B06B31"/>
    <w:rsid w:val="00B26060"/>
    <w:rsid w:val="00B55148"/>
    <w:rsid w:val="00B9750D"/>
    <w:rsid w:val="00BA3496"/>
    <w:rsid w:val="00BC38AE"/>
    <w:rsid w:val="00BC3AD2"/>
    <w:rsid w:val="00BE1078"/>
    <w:rsid w:val="00BE1DBC"/>
    <w:rsid w:val="00C340E5"/>
    <w:rsid w:val="00C40214"/>
    <w:rsid w:val="00C403EA"/>
    <w:rsid w:val="00C44CC6"/>
    <w:rsid w:val="00C52DA2"/>
    <w:rsid w:val="00C759E0"/>
    <w:rsid w:val="00C81D4D"/>
    <w:rsid w:val="00C925A8"/>
    <w:rsid w:val="00C92FBF"/>
    <w:rsid w:val="00CA1AA6"/>
    <w:rsid w:val="00CA2221"/>
    <w:rsid w:val="00CA2851"/>
    <w:rsid w:val="00CA5522"/>
    <w:rsid w:val="00CA6CD7"/>
    <w:rsid w:val="00CC0F4B"/>
    <w:rsid w:val="00CE1C5F"/>
    <w:rsid w:val="00CE41C6"/>
    <w:rsid w:val="00CE6B45"/>
    <w:rsid w:val="00D063D4"/>
    <w:rsid w:val="00D2019A"/>
    <w:rsid w:val="00D56D0F"/>
    <w:rsid w:val="00D57DBC"/>
    <w:rsid w:val="00D61828"/>
    <w:rsid w:val="00D62DC5"/>
    <w:rsid w:val="00DC074D"/>
    <w:rsid w:val="00DC7794"/>
    <w:rsid w:val="00DE660D"/>
    <w:rsid w:val="00DF0CF2"/>
    <w:rsid w:val="00DF3AB0"/>
    <w:rsid w:val="00E03527"/>
    <w:rsid w:val="00E066CA"/>
    <w:rsid w:val="00E13B9C"/>
    <w:rsid w:val="00E26ADA"/>
    <w:rsid w:val="00E45637"/>
    <w:rsid w:val="00E45F50"/>
    <w:rsid w:val="00E52CEB"/>
    <w:rsid w:val="00E52EDC"/>
    <w:rsid w:val="00E62B48"/>
    <w:rsid w:val="00E676E0"/>
    <w:rsid w:val="00E72396"/>
    <w:rsid w:val="00E72582"/>
    <w:rsid w:val="00E86EA3"/>
    <w:rsid w:val="00EA3786"/>
    <w:rsid w:val="00EB19B5"/>
    <w:rsid w:val="00EB3516"/>
    <w:rsid w:val="00EB43D2"/>
    <w:rsid w:val="00F11435"/>
    <w:rsid w:val="00F263EC"/>
    <w:rsid w:val="00F54FCD"/>
    <w:rsid w:val="00F56D45"/>
    <w:rsid w:val="00F665EF"/>
    <w:rsid w:val="00F73ECA"/>
    <w:rsid w:val="00F8101D"/>
    <w:rsid w:val="00FB0402"/>
    <w:rsid w:val="00FB2C21"/>
    <w:rsid w:val="00FB5EDE"/>
    <w:rsid w:val="00FC3B1C"/>
    <w:rsid w:val="00FD65C2"/>
    <w:rsid w:val="00FE4093"/>
    <w:rsid w:val="00FE75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DE1383-7D12-4080-99FF-B95CD703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ind w:left="1066"/>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7145"/>
    <w:pPr>
      <w:spacing w:after="200" w:line="276" w:lineRule="auto"/>
      <w:ind w:left="0"/>
      <w:jc w:val="left"/>
    </w:pPr>
    <w:rPr>
      <w:rFonts w:ascii="Calibri" w:eastAsia="Times New Roman" w:hAnsi="Calibri" w:cs="Calibri"/>
    </w:rPr>
  </w:style>
  <w:style w:type="paragraph" w:styleId="Nadpis1">
    <w:name w:val="heading 1"/>
    <w:basedOn w:val="Normln"/>
    <w:next w:val="Normln"/>
    <w:link w:val="Nadpis1Char"/>
    <w:uiPriority w:val="99"/>
    <w:qFormat/>
    <w:rsid w:val="00847145"/>
    <w:pPr>
      <w:keepNext/>
      <w:numPr>
        <w:ilvl w:val="1"/>
        <w:numId w:val="1"/>
      </w:numPr>
      <w:spacing w:before="240" w:after="60" w:line="240" w:lineRule="auto"/>
      <w:outlineLvl w:val="0"/>
    </w:pPr>
    <w:rPr>
      <w:rFonts w:ascii="Arial" w:hAnsi="Arial" w:cs="Arial"/>
      <w:b/>
      <w:bCs/>
      <w:kern w:val="32"/>
      <w:sz w:val="32"/>
      <w:szCs w:val="32"/>
      <w:lang w:eastAsia="cs-CZ"/>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autoRedefine/>
    <w:uiPriority w:val="99"/>
    <w:qFormat/>
    <w:rsid w:val="00847145"/>
    <w:pPr>
      <w:keepNext/>
      <w:tabs>
        <w:tab w:val="center" w:pos="4500"/>
      </w:tabs>
      <w:snapToGrid w:val="0"/>
      <w:spacing w:before="120" w:after="0" w:line="240" w:lineRule="auto"/>
      <w:ind w:left="5670" w:hanging="5670"/>
      <w:outlineLvl w:val="1"/>
    </w:pPr>
    <w:rPr>
      <w:rFonts w:ascii="Arial Narrow" w:hAnsi="Arial Narrow" w:cs="Arial Narrow"/>
      <w:b/>
      <w:bCs/>
      <w:sz w:val="32"/>
      <w:szCs w:val="32"/>
      <w:u w:color="333399"/>
      <w:lang w:eastAsia="cs-CZ"/>
    </w:rPr>
  </w:style>
  <w:style w:type="paragraph" w:styleId="Nadpis4">
    <w:name w:val="heading 4"/>
    <w:basedOn w:val="Normln"/>
    <w:next w:val="Normln"/>
    <w:link w:val="Nadpis4Char"/>
    <w:unhideWhenUsed/>
    <w:qFormat/>
    <w:rsid w:val="00847145"/>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6">
    <w:name w:val="heading 6"/>
    <w:basedOn w:val="Normln"/>
    <w:next w:val="Normln"/>
    <w:link w:val="Nadpis6Char"/>
    <w:unhideWhenUsed/>
    <w:qFormat/>
    <w:rsid w:val="00847145"/>
    <w:pPr>
      <w:keepNext/>
      <w:keepLines/>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nhideWhenUsed/>
    <w:qFormat/>
    <w:rsid w:val="00847145"/>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47145"/>
    <w:rPr>
      <w:rFonts w:ascii="Arial" w:eastAsia="Times New Roman" w:hAnsi="Arial" w:cs="Arial"/>
      <w:b/>
      <w:bCs/>
      <w:kern w:val="32"/>
      <w:sz w:val="32"/>
      <w:szCs w:val="32"/>
      <w:lang w:eastAsia="cs-CZ"/>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uiPriority w:val="99"/>
    <w:rsid w:val="00847145"/>
    <w:rPr>
      <w:rFonts w:ascii="Arial Narrow" w:eastAsia="Times New Roman" w:hAnsi="Arial Narrow" w:cs="Arial Narrow"/>
      <w:b/>
      <w:bCs/>
      <w:sz w:val="32"/>
      <w:szCs w:val="32"/>
      <w:u w:color="333399"/>
      <w:lang w:eastAsia="cs-CZ"/>
    </w:rPr>
  </w:style>
  <w:style w:type="character" w:customStyle="1" w:styleId="Nadpis4Char">
    <w:name w:val="Nadpis 4 Char"/>
    <w:basedOn w:val="Standardnpsmoodstavce"/>
    <w:link w:val="Nadpis4"/>
    <w:rsid w:val="00847145"/>
    <w:rPr>
      <w:rFonts w:asciiTheme="majorHAnsi" w:eastAsiaTheme="majorEastAsia" w:hAnsiTheme="majorHAnsi" w:cstheme="majorBidi"/>
      <w:i/>
      <w:iCs/>
      <w:color w:val="365F91" w:themeColor="accent1" w:themeShade="BF"/>
    </w:rPr>
  </w:style>
  <w:style w:type="character" w:customStyle="1" w:styleId="Nadpis6Char">
    <w:name w:val="Nadpis 6 Char"/>
    <w:basedOn w:val="Standardnpsmoodstavce"/>
    <w:link w:val="Nadpis6"/>
    <w:rsid w:val="00847145"/>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rsid w:val="00847145"/>
    <w:rPr>
      <w:rFonts w:asciiTheme="majorHAnsi" w:eastAsiaTheme="majorEastAsia" w:hAnsiTheme="majorHAnsi" w:cstheme="majorBidi"/>
      <w:i/>
      <w:iCs/>
      <w:color w:val="243F60" w:themeColor="accent1" w:themeShade="7F"/>
    </w:rPr>
  </w:style>
  <w:style w:type="character" w:customStyle="1" w:styleId="ZhlavChar">
    <w:name w:val="Záhlaví Char"/>
    <w:link w:val="Zhlav"/>
    <w:locked/>
    <w:rsid w:val="00847145"/>
    <w:rPr>
      <w:rFonts w:ascii="Calibri" w:hAnsi="Calibri" w:cs="Calibri"/>
    </w:rPr>
  </w:style>
  <w:style w:type="paragraph" w:styleId="Zhlav">
    <w:name w:val="header"/>
    <w:basedOn w:val="Normln"/>
    <w:link w:val="ZhlavChar"/>
    <w:rsid w:val="00847145"/>
    <w:pPr>
      <w:tabs>
        <w:tab w:val="center" w:pos="4536"/>
        <w:tab w:val="right" w:pos="9072"/>
      </w:tabs>
    </w:pPr>
    <w:rPr>
      <w:rFonts w:eastAsiaTheme="minorHAnsi"/>
    </w:rPr>
  </w:style>
  <w:style w:type="character" w:customStyle="1" w:styleId="ZhlavChar1">
    <w:name w:val="Záhlaví Char1"/>
    <w:basedOn w:val="Standardnpsmoodstavce"/>
    <w:uiPriority w:val="99"/>
    <w:semiHidden/>
    <w:rsid w:val="00847145"/>
    <w:rPr>
      <w:rFonts w:ascii="Calibri" w:eastAsia="Times New Roman" w:hAnsi="Calibri" w:cs="Calibri"/>
    </w:rPr>
  </w:style>
  <w:style w:type="character" w:customStyle="1" w:styleId="HeaderChar1">
    <w:name w:val="Header Char1"/>
    <w:uiPriority w:val="99"/>
    <w:semiHidden/>
    <w:locked/>
    <w:rsid w:val="00847145"/>
    <w:rPr>
      <w:sz w:val="22"/>
      <w:szCs w:val="22"/>
      <w:lang w:eastAsia="en-US"/>
    </w:rPr>
  </w:style>
  <w:style w:type="character" w:customStyle="1" w:styleId="ZpatChar">
    <w:name w:val="Zápatí Char"/>
    <w:link w:val="Zpat"/>
    <w:uiPriority w:val="99"/>
    <w:locked/>
    <w:rsid w:val="00847145"/>
    <w:rPr>
      <w:rFonts w:ascii="Calibri" w:hAnsi="Calibri" w:cs="Calibri"/>
    </w:rPr>
  </w:style>
  <w:style w:type="paragraph" w:styleId="Zpat">
    <w:name w:val="footer"/>
    <w:basedOn w:val="Normln"/>
    <w:link w:val="ZpatChar"/>
    <w:uiPriority w:val="99"/>
    <w:rsid w:val="00847145"/>
    <w:pPr>
      <w:tabs>
        <w:tab w:val="center" w:pos="4536"/>
        <w:tab w:val="right" w:pos="9072"/>
      </w:tabs>
    </w:pPr>
    <w:rPr>
      <w:rFonts w:eastAsiaTheme="minorHAnsi"/>
    </w:rPr>
  </w:style>
  <w:style w:type="character" w:customStyle="1" w:styleId="ZpatChar1">
    <w:name w:val="Zápatí Char1"/>
    <w:basedOn w:val="Standardnpsmoodstavce"/>
    <w:uiPriority w:val="99"/>
    <w:semiHidden/>
    <w:rsid w:val="00847145"/>
    <w:rPr>
      <w:rFonts w:ascii="Calibri" w:eastAsia="Times New Roman" w:hAnsi="Calibri" w:cs="Calibri"/>
    </w:rPr>
  </w:style>
  <w:style w:type="character" w:customStyle="1" w:styleId="FooterChar1">
    <w:name w:val="Footer Char1"/>
    <w:uiPriority w:val="99"/>
    <w:semiHidden/>
    <w:locked/>
    <w:rsid w:val="00847145"/>
    <w:rPr>
      <w:sz w:val="22"/>
      <w:szCs w:val="22"/>
      <w:lang w:eastAsia="en-US"/>
    </w:rPr>
  </w:style>
  <w:style w:type="paragraph" w:styleId="Nzev">
    <w:name w:val="Title"/>
    <w:basedOn w:val="Normln"/>
    <w:link w:val="NzevChar"/>
    <w:uiPriority w:val="99"/>
    <w:qFormat/>
    <w:rsid w:val="00847145"/>
    <w:pPr>
      <w:spacing w:before="240" w:after="60" w:line="240" w:lineRule="auto"/>
      <w:jc w:val="center"/>
      <w:outlineLvl w:val="0"/>
    </w:pPr>
    <w:rPr>
      <w:rFonts w:ascii="Arial" w:hAnsi="Arial" w:cs="Arial"/>
      <w:b/>
      <w:bCs/>
      <w:kern w:val="28"/>
      <w:sz w:val="32"/>
      <w:szCs w:val="32"/>
      <w:lang w:eastAsia="cs-CZ"/>
    </w:rPr>
  </w:style>
  <w:style w:type="character" w:customStyle="1" w:styleId="NzevChar">
    <w:name w:val="Název Char"/>
    <w:basedOn w:val="Standardnpsmoodstavce"/>
    <w:link w:val="Nzev"/>
    <w:uiPriority w:val="99"/>
    <w:rsid w:val="00847145"/>
    <w:rPr>
      <w:rFonts w:ascii="Arial" w:eastAsia="Times New Roman" w:hAnsi="Arial" w:cs="Arial"/>
      <w:b/>
      <w:bCs/>
      <w:kern w:val="28"/>
      <w:sz w:val="32"/>
      <w:szCs w:val="32"/>
      <w:lang w:eastAsia="cs-CZ"/>
    </w:rPr>
  </w:style>
  <w:style w:type="paragraph" w:styleId="Zkladntext">
    <w:name w:val="Body Text"/>
    <w:basedOn w:val="Normln"/>
    <w:link w:val="ZkladntextChar"/>
    <w:uiPriority w:val="99"/>
    <w:rsid w:val="00847145"/>
    <w:pPr>
      <w:spacing w:after="0" w:line="240" w:lineRule="auto"/>
      <w:jc w:val="center"/>
    </w:pPr>
    <w:rPr>
      <w:rFonts w:ascii="Arial Narrow" w:hAnsi="Arial Narrow" w:cs="Arial Narrow"/>
      <w:sz w:val="20"/>
      <w:szCs w:val="20"/>
      <w:lang w:eastAsia="cs-CZ"/>
    </w:rPr>
  </w:style>
  <w:style w:type="character" w:customStyle="1" w:styleId="ZkladntextChar">
    <w:name w:val="Základní text Char"/>
    <w:basedOn w:val="Standardnpsmoodstavce"/>
    <w:link w:val="Zkladntext"/>
    <w:uiPriority w:val="99"/>
    <w:rsid w:val="00847145"/>
    <w:rPr>
      <w:rFonts w:ascii="Arial Narrow" w:eastAsia="Times New Roman" w:hAnsi="Arial Narrow" w:cs="Arial Narrow"/>
      <w:sz w:val="20"/>
      <w:szCs w:val="20"/>
      <w:lang w:eastAsia="cs-CZ"/>
    </w:rPr>
  </w:style>
  <w:style w:type="paragraph" w:customStyle="1" w:styleId="bllzaklad">
    <w:name w:val="bll_zaklad"/>
    <w:uiPriority w:val="99"/>
    <w:rsid w:val="00847145"/>
    <w:pPr>
      <w:spacing w:after="120"/>
      <w:ind w:left="0"/>
    </w:pPr>
    <w:rPr>
      <w:rFonts w:ascii="Arial Narrow" w:eastAsia="Times New Roman" w:hAnsi="Arial Narrow" w:cs="Arial Narrow"/>
      <w:noProof/>
      <w:lang w:eastAsia="cs-CZ"/>
    </w:rPr>
  </w:style>
  <w:style w:type="paragraph" w:customStyle="1" w:styleId="Odstavecseseznamem1">
    <w:name w:val="Odstavec se seznamem1"/>
    <w:basedOn w:val="Normln"/>
    <w:uiPriority w:val="99"/>
    <w:rsid w:val="00847145"/>
    <w:pPr>
      <w:ind w:left="720"/>
    </w:pPr>
  </w:style>
  <w:style w:type="character" w:styleId="Hypertextovodkaz">
    <w:name w:val="Hyperlink"/>
    <w:uiPriority w:val="99"/>
    <w:rsid w:val="00847145"/>
    <w:rPr>
      <w:color w:val="0000FF"/>
      <w:u w:val="single"/>
    </w:rPr>
  </w:style>
  <w:style w:type="paragraph" w:customStyle="1" w:styleId="Char">
    <w:name w:val="Char"/>
    <w:basedOn w:val="Normln"/>
    <w:uiPriority w:val="99"/>
    <w:rsid w:val="00847145"/>
    <w:pPr>
      <w:spacing w:after="160" w:line="240" w:lineRule="exact"/>
      <w:jc w:val="both"/>
    </w:pPr>
    <w:rPr>
      <w:rFonts w:ascii="Times New Roman Bold" w:hAnsi="Times New Roman Bold" w:cs="Times New Roman Bold"/>
      <w:lang w:val="sk-SK"/>
    </w:rPr>
  </w:style>
  <w:style w:type="paragraph" w:styleId="Odstavecseseznamem">
    <w:name w:val="List Paragraph"/>
    <w:basedOn w:val="Normln"/>
    <w:link w:val="OdstavecseseznamemChar"/>
    <w:uiPriority w:val="34"/>
    <w:qFormat/>
    <w:rsid w:val="00847145"/>
    <w:pPr>
      <w:ind w:left="720"/>
      <w:contextualSpacing/>
    </w:pPr>
  </w:style>
  <w:style w:type="paragraph" w:styleId="Zkladntextodsazen3">
    <w:name w:val="Body Text Indent 3"/>
    <w:basedOn w:val="Normln"/>
    <w:link w:val="Zkladntextodsazen3Char"/>
    <w:unhideWhenUsed/>
    <w:rsid w:val="00847145"/>
    <w:pPr>
      <w:spacing w:after="120"/>
      <w:ind w:left="283"/>
    </w:pPr>
    <w:rPr>
      <w:sz w:val="16"/>
      <w:szCs w:val="16"/>
    </w:rPr>
  </w:style>
  <w:style w:type="character" w:customStyle="1" w:styleId="Zkladntextodsazen3Char">
    <w:name w:val="Základní text odsazený 3 Char"/>
    <w:basedOn w:val="Standardnpsmoodstavce"/>
    <w:link w:val="Zkladntextodsazen3"/>
    <w:rsid w:val="00847145"/>
    <w:rPr>
      <w:rFonts w:ascii="Calibri" w:eastAsia="Times New Roman" w:hAnsi="Calibri" w:cs="Calibri"/>
      <w:sz w:val="16"/>
      <w:szCs w:val="16"/>
    </w:rPr>
  </w:style>
  <w:style w:type="paragraph" w:styleId="Zkladntext2">
    <w:name w:val="Body Text 2"/>
    <w:basedOn w:val="Normln"/>
    <w:link w:val="Zkladntext2Char"/>
    <w:unhideWhenUsed/>
    <w:rsid w:val="00847145"/>
    <w:pPr>
      <w:spacing w:after="120" w:line="480" w:lineRule="auto"/>
    </w:pPr>
  </w:style>
  <w:style w:type="character" w:customStyle="1" w:styleId="Zkladntext2Char">
    <w:name w:val="Základní text 2 Char"/>
    <w:basedOn w:val="Standardnpsmoodstavce"/>
    <w:link w:val="Zkladntext2"/>
    <w:rsid w:val="00847145"/>
    <w:rPr>
      <w:rFonts w:ascii="Calibri" w:eastAsia="Times New Roman" w:hAnsi="Calibri" w:cs="Calibri"/>
    </w:rPr>
  </w:style>
  <w:style w:type="paragraph" w:styleId="Zkladntextodsazen">
    <w:name w:val="Body Text Indent"/>
    <w:basedOn w:val="Normln"/>
    <w:link w:val="ZkladntextodsazenChar"/>
    <w:unhideWhenUsed/>
    <w:rsid w:val="00847145"/>
    <w:pPr>
      <w:spacing w:after="120"/>
      <w:ind w:left="283"/>
    </w:pPr>
  </w:style>
  <w:style w:type="character" w:customStyle="1" w:styleId="ZkladntextodsazenChar">
    <w:name w:val="Základní text odsazený Char"/>
    <w:basedOn w:val="Standardnpsmoodstavce"/>
    <w:link w:val="Zkladntextodsazen"/>
    <w:rsid w:val="00847145"/>
    <w:rPr>
      <w:rFonts w:ascii="Calibri" w:eastAsia="Times New Roman" w:hAnsi="Calibri" w:cs="Calibri"/>
    </w:rPr>
  </w:style>
  <w:style w:type="paragraph" w:styleId="Zkladntext3">
    <w:name w:val="Body Text 3"/>
    <w:basedOn w:val="Normln"/>
    <w:link w:val="Zkladntext3Char"/>
    <w:unhideWhenUsed/>
    <w:rsid w:val="00847145"/>
    <w:pPr>
      <w:spacing w:after="120"/>
    </w:pPr>
    <w:rPr>
      <w:sz w:val="16"/>
      <w:szCs w:val="16"/>
    </w:rPr>
  </w:style>
  <w:style w:type="character" w:customStyle="1" w:styleId="Zkladntext3Char">
    <w:name w:val="Základní text 3 Char"/>
    <w:basedOn w:val="Standardnpsmoodstavce"/>
    <w:link w:val="Zkladntext3"/>
    <w:rsid w:val="00847145"/>
    <w:rPr>
      <w:rFonts w:ascii="Calibri" w:eastAsia="Times New Roman" w:hAnsi="Calibri" w:cs="Calibri"/>
      <w:sz w:val="16"/>
      <w:szCs w:val="16"/>
    </w:rPr>
  </w:style>
  <w:style w:type="numbering" w:customStyle="1" w:styleId="Bezseznamu1">
    <w:name w:val="Bez seznamu1"/>
    <w:next w:val="Bezseznamu"/>
    <w:uiPriority w:val="99"/>
    <w:semiHidden/>
    <w:unhideWhenUsed/>
    <w:rsid w:val="00847145"/>
  </w:style>
  <w:style w:type="paragraph" w:customStyle="1" w:styleId="Normln1">
    <w:name w:val="Normální1"/>
    <w:basedOn w:val="Normln"/>
    <w:rsid w:val="00847145"/>
    <w:pPr>
      <w:widowControl w:val="0"/>
      <w:spacing w:after="0" w:line="240" w:lineRule="auto"/>
    </w:pPr>
    <w:rPr>
      <w:rFonts w:ascii="Times New Roman" w:hAnsi="Times New Roman" w:cs="Times New Roman"/>
      <w:color w:val="000000"/>
      <w:sz w:val="20"/>
      <w:szCs w:val="20"/>
      <w:lang w:eastAsia="cs-CZ"/>
    </w:rPr>
  </w:style>
  <w:style w:type="paragraph" w:styleId="Bezmezer">
    <w:name w:val="No Spacing"/>
    <w:link w:val="BezmezerChar"/>
    <w:uiPriority w:val="1"/>
    <w:qFormat/>
    <w:rsid w:val="00847145"/>
    <w:pPr>
      <w:suppressAutoHyphens/>
      <w:ind w:left="0"/>
    </w:pPr>
    <w:rPr>
      <w:rFonts w:ascii="Palatino Linotype" w:eastAsia="Times New Roman" w:hAnsi="Palatino Linotype" w:cs="Times New Roman"/>
      <w:szCs w:val="20"/>
      <w:lang w:eastAsia="zh-CN"/>
    </w:rPr>
  </w:style>
  <w:style w:type="paragraph" w:styleId="Textbubliny">
    <w:name w:val="Balloon Text"/>
    <w:basedOn w:val="Normln"/>
    <w:link w:val="TextbublinyChar"/>
    <w:uiPriority w:val="99"/>
    <w:semiHidden/>
    <w:unhideWhenUsed/>
    <w:rsid w:val="0084714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47145"/>
    <w:rPr>
      <w:rFonts w:ascii="Segoe UI" w:eastAsia="Times New Roman" w:hAnsi="Segoe UI" w:cs="Segoe UI"/>
      <w:sz w:val="18"/>
      <w:szCs w:val="18"/>
    </w:rPr>
  </w:style>
  <w:style w:type="paragraph" w:customStyle="1" w:styleId="CharCharChar">
    <w:name w:val="Char Char Char"/>
    <w:basedOn w:val="Normln"/>
    <w:rsid w:val="00847145"/>
    <w:pPr>
      <w:spacing w:after="160" w:line="240" w:lineRule="exact"/>
    </w:pPr>
    <w:rPr>
      <w:rFonts w:ascii="Verdana" w:hAnsi="Verdana" w:cs="Verdana"/>
      <w:sz w:val="20"/>
      <w:szCs w:val="20"/>
      <w:lang w:val="en-US"/>
    </w:rPr>
  </w:style>
  <w:style w:type="character" w:customStyle="1" w:styleId="BezmezerChar">
    <w:name w:val="Bez mezer Char"/>
    <w:basedOn w:val="Standardnpsmoodstavce"/>
    <w:link w:val="Bezmezer"/>
    <w:uiPriority w:val="1"/>
    <w:rsid w:val="00847145"/>
    <w:rPr>
      <w:rFonts w:ascii="Palatino Linotype" w:eastAsia="Times New Roman" w:hAnsi="Palatino Linotype" w:cs="Times New Roman"/>
      <w:szCs w:val="20"/>
      <w:lang w:eastAsia="zh-CN"/>
    </w:rPr>
  </w:style>
  <w:style w:type="paragraph" w:customStyle="1" w:styleId="Zkladntext2-smlouva">
    <w:name w:val="Základní text (2) - smlouva"/>
    <w:basedOn w:val="Zkladntext2"/>
    <w:uiPriority w:val="99"/>
    <w:rsid w:val="00847145"/>
    <w:pPr>
      <w:spacing w:before="180" w:after="0" w:line="240" w:lineRule="auto"/>
      <w:jc w:val="both"/>
      <w:outlineLvl w:val="1"/>
    </w:pPr>
    <w:rPr>
      <w:rFonts w:ascii="Times New Roman" w:hAnsi="Times New Roman" w:cs="Times New Roman"/>
      <w:bCs/>
      <w:sz w:val="24"/>
      <w:szCs w:val="20"/>
      <w:lang w:eastAsia="cs-CZ"/>
    </w:rPr>
  </w:style>
  <w:style w:type="paragraph" w:customStyle="1" w:styleId="Default">
    <w:name w:val="Default"/>
    <w:rsid w:val="00847145"/>
    <w:pPr>
      <w:autoSpaceDE w:val="0"/>
      <w:autoSpaceDN w:val="0"/>
      <w:adjustRightInd w:val="0"/>
      <w:ind w:left="0"/>
      <w:jc w:val="left"/>
    </w:pPr>
    <w:rPr>
      <w:rFonts w:ascii="Times New Roman" w:eastAsia="Times New Roman" w:hAnsi="Times New Roman" w:cs="Times New Roman"/>
      <w:color w:val="000000"/>
      <w:sz w:val="24"/>
      <w:szCs w:val="24"/>
      <w:lang w:eastAsia="cs-CZ"/>
    </w:rPr>
  </w:style>
  <w:style w:type="table" w:styleId="Mkatabulky">
    <w:name w:val="Table Grid"/>
    <w:basedOn w:val="Normlntabulka"/>
    <w:uiPriority w:val="59"/>
    <w:rsid w:val="00847145"/>
    <w:pPr>
      <w:ind w:left="0"/>
      <w:jc w:val="left"/>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847145"/>
    <w:pPr>
      <w:spacing w:after="0" w:line="240" w:lineRule="auto"/>
    </w:pPr>
    <w:rPr>
      <w:rFonts w:ascii="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84714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847145"/>
    <w:rPr>
      <w:vertAlign w:val="superscript"/>
    </w:rPr>
  </w:style>
  <w:style w:type="character" w:styleId="Odkaznakoment">
    <w:name w:val="annotation reference"/>
    <w:basedOn w:val="Standardnpsmoodstavce"/>
    <w:uiPriority w:val="99"/>
    <w:semiHidden/>
    <w:unhideWhenUsed/>
    <w:rsid w:val="00847145"/>
    <w:rPr>
      <w:sz w:val="16"/>
      <w:szCs w:val="16"/>
    </w:rPr>
  </w:style>
  <w:style w:type="paragraph" w:styleId="Textkomente">
    <w:name w:val="annotation text"/>
    <w:basedOn w:val="Normln"/>
    <w:link w:val="TextkomenteChar"/>
    <w:uiPriority w:val="99"/>
    <w:unhideWhenUsed/>
    <w:rsid w:val="00847145"/>
    <w:pPr>
      <w:spacing w:line="240" w:lineRule="auto"/>
    </w:pPr>
    <w:rPr>
      <w:sz w:val="20"/>
      <w:szCs w:val="20"/>
    </w:rPr>
  </w:style>
  <w:style w:type="character" w:customStyle="1" w:styleId="TextkomenteChar">
    <w:name w:val="Text komentáře Char"/>
    <w:basedOn w:val="Standardnpsmoodstavce"/>
    <w:link w:val="Textkomente"/>
    <w:uiPriority w:val="99"/>
    <w:rsid w:val="00847145"/>
    <w:rPr>
      <w:rFonts w:ascii="Calibri" w:eastAsia="Times New Roman" w:hAnsi="Calibri" w:cs="Calibri"/>
      <w:sz w:val="20"/>
      <w:szCs w:val="20"/>
    </w:rPr>
  </w:style>
  <w:style w:type="paragraph" w:styleId="Pedmtkomente">
    <w:name w:val="annotation subject"/>
    <w:basedOn w:val="Textkomente"/>
    <w:next w:val="Textkomente"/>
    <w:link w:val="PedmtkomenteChar"/>
    <w:uiPriority w:val="99"/>
    <w:semiHidden/>
    <w:unhideWhenUsed/>
    <w:rsid w:val="00847145"/>
    <w:rPr>
      <w:b/>
      <w:bCs/>
    </w:rPr>
  </w:style>
  <w:style w:type="character" w:customStyle="1" w:styleId="PedmtkomenteChar">
    <w:name w:val="Předmět komentáře Char"/>
    <w:basedOn w:val="TextkomenteChar"/>
    <w:link w:val="Pedmtkomente"/>
    <w:uiPriority w:val="99"/>
    <w:semiHidden/>
    <w:rsid w:val="00847145"/>
    <w:rPr>
      <w:rFonts w:ascii="Calibri" w:eastAsia="Times New Roman" w:hAnsi="Calibri" w:cs="Calibri"/>
      <w:b/>
      <w:bCs/>
      <w:sz w:val="20"/>
      <w:szCs w:val="20"/>
    </w:rPr>
  </w:style>
  <w:style w:type="paragraph" w:customStyle="1" w:styleId="Smlouva-slo">
    <w:name w:val="Smlouva-číslo"/>
    <w:basedOn w:val="Normln"/>
    <w:rsid w:val="00847145"/>
    <w:pPr>
      <w:widowControl w:val="0"/>
      <w:spacing w:before="120" w:after="0" w:line="240" w:lineRule="atLeast"/>
      <w:jc w:val="both"/>
    </w:pPr>
    <w:rPr>
      <w:rFonts w:ascii="Times New Roman" w:hAnsi="Times New Roman" w:cs="Times New Roman"/>
      <w:snapToGrid w:val="0"/>
      <w:sz w:val="24"/>
      <w:szCs w:val="20"/>
      <w:lang w:eastAsia="cs-CZ"/>
    </w:rPr>
  </w:style>
  <w:style w:type="paragraph" w:customStyle="1" w:styleId="Smlouva3">
    <w:name w:val="Smlouva3"/>
    <w:basedOn w:val="Normln"/>
    <w:rsid w:val="00847145"/>
    <w:pPr>
      <w:widowControl w:val="0"/>
      <w:spacing w:before="120" w:after="0" w:line="240" w:lineRule="auto"/>
      <w:jc w:val="both"/>
    </w:pPr>
    <w:rPr>
      <w:rFonts w:ascii="Times New Roman" w:hAnsi="Times New Roman" w:cs="Times New Roman"/>
      <w:snapToGrid w:val="0"/>
      <w:sz w:val="24"/>
      <w:szCs w:val="20"/>
      <w:lang w:eastAsia="cs-CZ"/>
    </w:rPr>
  </w:style>
  <w:style w:type="paragraph" w:styleId="Revize">
    <w:name w:val="Revision"/>
    <w:hidden/>
    <w:uiPriority w:val="99"/>
    <w:semiHidden/>
    <w:rsid w:val="00847145"/>
    <w:pPr>
      <w:ind w:left="0"/>
      <w:jc w:val="left"/>
    </w:pPr>
    <w:rPr>
      <w:rFonts w:ascii="Calibri" w:eastAsia="Times New Roman" w:hAnsi="Calibri" w:cs="Calibri"/>
    </w:rPr>
  </w:style>
  <w:style w:type="paragraph" w:customStyle="1" w:styleId="normlnodsazensodrkou">
    <w:name w:val="normální odsazený s odrážkou"/>
    <w:basedOn w:val="Normlnodsazen"/>
    <w:uiPriority w:val="99"/>
    <w:rsid w:val="00847145"/>
    <w:pPr>
      <w:numPr>
        <w:numId w:val="10"/>
      </w:numPr>
      <w:tabs>
        <w:tab w:val="clear" w:pos="360"/>
        <w:tab w:val="num" w:pos="851"/>
      </w:tabs>
      <w:spacing w:before="0"/>
      <w:ind w:left="851" w:hanging="284"/>
    </w:pPr>
    <w:rPr>
      <w:sz w:val="22"/>
    </w:rPr>
  </w:style>
  <w:style w:type="paragraph" w:styleId="Normlnodsazen">
    <w:name w:val="Normal Indent"/>
    <w:basedOn w:val="Normln"/>
    <w:uiPriority w:val="99"/>
    <w:rsid w:val="00847145"/>
    <w:pPr>
      <w:spacing w:before="120" w:after="0" w:line="240" w:lineRule="auto"/>
      <w:ind w:left="567"/>
      <w:jc w:val="both"/>
    </w:pPr>
    <w:rPr>
      <w:rFonts w:ascii="Times New Roman" w:hAnsi="Times New Roman" w:cs="Times New Roman"/>
      <w:sz w:val="24"/>
      <w:szCs w:val="20"/>
      <w:lang w:eastAsia="cs-CZ"/>
    </w:rPr>
  </w:style>
  <w:style w:type="paragraph" w:customStyle="1" w:styleId="normlnodsazensodrkou4">
    <w:name w:val="normální odsazený s odrážkou 4"/>
    <w:basedOn w:val="normlnodsazensodrkou"/>
    <w:uiPriority w:val="99"/>
    <w:rsid w:val="00847145"/>
    <w:pPr>
      <w:tabs>
        <w:tab w:val="clear" w:pos="851"/>
        <w:tab w:val="num" w:pos="360"/>
      </w:tabs>
      <w:ind w:left="360" w:hanging="360"/>
    </w:pPr>
    <w:rPr>
      <w:sz w:val="24"/>
    </w:rPr>
  </w:style>
  <w:style w:type="paragraph" w:customStyle="1" w:styleId="Zkladntext3smlouva">
    <w:name w:val="Základní text (3) smlouva"/>
    <w:basedOn w:val="Zkladntext3"/>
    <w:uiPriority w:val="99"/>
    <w:rsid w:val="00847145"/>
    <w:pPr>
      <w:numPr>
        <w:ilvl w:val="2"/>
        <w:numId w:val="12"/>
      </w:numPr>
      <w:tabs>
        <w:tab w:val="num" w:pos="1247"/>
        <w:tab w:val="num" w:pos="2160"/>
      </w:tabs>
      <w:spacing w:after="0" w:line="240" w:lineRule="auto"/>
      <w:ind w:left="1247"/>
      <w:jc w:val="both"/>
    </w:pPr>
    <w:rPr>
      <w:rFonts w:ascii="Times New Roman" w:hAnsi="Times New Roman" w:cs="Times New Roman"/>
      <w:sz w:val="24"/>
      <w:szCs w:val="20"/>
      <w:lang w:eastAsia="cs-CZ"/>
    </w:rPr>
  </w:style>
  <w:style w:type="paragraph" w:customStyle="1" w:styleId="ZkladntextodsazenIMP">
    <w:name w:val="Základní text odsazený_IMP"/>
    <w:basedOn w:val="Normln"/>
    <w:rsid w:val="00847145"/>
    <w:pPr>
      <w:tabs>
        <w:tab w:val="left" w:pos="6720"/>
      </w:tabs>
      <w:suppressAutoHyphens/>
      <w:overflowPunct w:val="0"/>
      <w:autoSpaceDE w:val="0"/>
      <w:autoSpaceDN w:val="0"/>
      <w:adjustRightInd w:val="0"/>
      <w:spacing w:after="0" w:line="230" w:lineRule="auto"/>
      <w:ind w:left="227"/>
      <w:textAlignment w:val="baseline"/>
    </w:pPr>
    <w:rPr>
      <w:rFonts w:ascii="Times New Roman" w:hAnsi="Times New Roman" w:cs="Times New Roman"/>
      <w:szCs w:val="20"/>
      <w:lang w:eastAsia="cs-CZ"/>
    </w:rPr>
  </w:style>
  <w:style w:type="character" w:customStyle="1" w:styleId="FontStyle18">
    <w:name w:val="Font Style18"/>
    <w:rsid w:val="00847145"/>
    <w:rPr>
      <w:rFonts w:ascii="Arial" w:hAnsi="Arial" w:cs="Arial"/>
      <w:sz w:val="12"/>
      <w:szCs w:val="12"/>
    </w:rPr>
  </w:style>
  <w:style w:type="paragraph" w:customStyle="1" w:styleId="Style7">
    <w:name w:val="Style7"/>
    <w:basedOn w:val="Normln"/>
    <w:rsid w:val="00847145"/>
    <w:pPr>
      <w:widowControl w:val="0"/>
      <w:autoSpaceDE w:val="0"/>
      <w:autoSpaceDN w:val="0"/>
      <w:adjustRightInd w:val="0"/>
      <w:spacing w:after="0" w:line="240" w:lineRule="auto"/>
    </w:pPr>
    <w:rPr>
      <w:rFonts w:ascii="Arial" w:hAnsi="Arial" w:cs="Arial"/>
      <w:sz w:val="24"/>
      <w:szCs w:val="24"/>
      <w:lang w:eastAsia="cs-CZ"/>
    </w:rPr>
  </w:style>
  <w:style w:type="character" w:customStyle="1" w:styleId="FontStyle14">
    <w:name w:val="Font Style14"/>
    <w:rsid w:val="00847145"/>
    <w:rPr>
      <w:rFonts w:ascii="Arial" w:hAnsi="Arial" w:cs="Arial"/>
      <w:sz w:val="12"/>
      <w:szCs w:val="12"/>
    </w:rPr>
  </w:style>
  <w:style w:type="paragraph" w:customStyle="1" w:styleId="western">
    <w:name w:val="western"/>
    <w:basedOn w:val="Normln"/>
    <w:rsid w:val="00847145"/>
    <w:pPr>
      <w:spacing w:before="100" w:beforeAutospacing="1" w:after="100" w:afterAutospacing="1" w:line="240" w:lineRule="auto"/>
      <w:jc w:val="both"/>
    </w:pPr>
    <w:rPr>
      <w:rFonts w:ascii="Times New Roman" w:hAnsi="Times New Roman" w:cs="Times New Roman"/>
      <w:sz w:val="24"/>
      <w:szCs w:val="24"/>
      <w:lang w:eastAsia="cs-CZ"/>
    </w:rPr>
  </w:style>
  <w:style w:type="paragraph" w:styleId="Normlnweb">
    <w:name w:val="Normal (Web)"/>
    <w:basedOn w:val="Normln"/>
    <w:rsid w:val="00847145"/>
    <w:pPr>
      <w:spacing w:before="100" w:beforeAutospacing="1" w:after="100" w:afterAutospacing="1" w:line="240" w:lineRule="auto"/>
      <w:jc w:val="both"/>
    </w:pPr>
    <w:rPr>
      <w:rFonts w:ascii="Times New Roman" w:hAnsi="Times New Roman" w:cs="Times New Roman"/>
      <w:sz w:val="24"/>
      <w:szCs w:val="24"/>
      <w:lang w:eastAsia="cs-CZ"/>
    </w:rPr>
  </w:style>
  <w:style w:type="character" w:styleId="Nevyeenzmnka">
    <w:name w:val="Unresolved Mention"/>
    <w:basedOn w:val="Standardnpsmoodstavce"/>
    <w:uiPriority w:val="99"/>
    <w:semiHidden/>
    <w:unhideWhenUsed/>
    <w:rsid w:val="00351094"/>
    <w:rPr>
      <w:color w:val="605E5C"/>
      <w:shd w:val="clear" w:color="auto" w:fill="E1DFDD"/>
    </w:rPr>
  </w:style>
  <w:style w:type="character" w:customStyle="1" w:styleId="OdstavecseseznamemChar">
    <w:name w:val="Odstavec se seznamem Char"/>
    <w:link w:val="Odstavecseseznamem"/>
    <w:uiPriority w:val="34"/>
    <w:locked/>
    <w:rsid w:val="00EA3786"/>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k.pavel@frydekmiste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B633D-06A3-406B-A7B4-E05D39E9E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8924</Words>
  <Characters>52653</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sebesta</dc:creator>
  <cp:keywords/>
  <dc:description/>
  <cp:lastModifiedBy>Ing. Tomáš Večeřa</cp:lastModifiedBy>
  <cp:revision>2</cp:revision>
  <dcterms:created xsi:type="dcterms:W3CDTF">2025-03-14T12:06:00Z</dcterms:created>
  <dcterms:modified xsi:type="dcterms:W3CDTF">2025-03-14T12:06:00Z</dcterms:modified>
</cp:coreProperties>
</file>